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rsidR="00E40FCB" w:rsidP="3FD19113" w:rsidRDefault="00523F78" w14:paraId="00000001" w14:textId="5D6C428C">
      <w:pPr>
        <w:spacing w:before="60"/>
        <w:ind w:right="-720"/>
        <w:jc w:val="center"/>
        <w:rPr>
          <w:rFonts w:ascii="Times" w:hAnsi="Times" w:eastAsia="Times" w:cs="Times"/>
          <w:b w:val="1"/>
          <w:bCs w:val="1"/>
          <w:color w:val="auto"/>
          <w:sz w:val="28"/>
          <w:szCs w:val="28"/>
          <w:u w:val="none"/>
        </w:rPr>
      </w:pPr>
      <w:r w:rsidRPr="3AF0B8E9" w:rsidR="3136D805">
        <w:rPr>
          <w:rFonts w:ascii="Times" w:hAnsi="Times" w:eastAsia="Times" w:cs="Times"/>
          <w:b w:val="1"/>
          <w:bCs w:val="1"/>
          <w:color w:val="auto"/>
          <w:sz w:val="28"/>
          <w:szCs w:val="28"/>
          <w:u w:val="none"/>
        </w:rPr>
        <w:t xml:space="preserve">El Distrito Escolar de </w:t>
      </w:r>
      <w:r w:rsidRPr="3AF0B8E9" w:rsidR="00523F78">
        <w:rPr>
          <w:rFonts w:ascii="Times" w:hAnsi="Times" w:eastAsia="Times" w:cs="Times"/>
          <w:b w:val="1"/>
          <w:bCs w:val="1"/>
          <w:color w:val="auto"/>
          <w:sz w:val="28"/>
          <w:szCs w:val="28"/>
          <w:u w:val="none"/>
        </w:rPr>
        <w:t>Northshore</w:t>
      </w:r>
    </w:p>
    <w:p w:rsidR="00E40FCB" w:rsidP="3FD19113" w:rsidRDefault="00523F78" w14:paraId="00000002" w14:textId="77777777">
      <w:pPr>
        <w:spacing w:line="120" w:lineRule="auto"/>
        <w:rPr>
          <w:rFonts w:ascii="Times" w:hAnsi="Times" w:eastAsia="Times" w:cs="Times"/>
          <w:color w:val="auto"/>
          <w:sz w:val="11"/>
          <w:szCs w:val="11"/>
          <w:u w:val="none"/>
        </w:rPr>
      </w:pPr>
      <w:r w:rsidRPr="3AF0B8E9" w:rsidR="00523F78">
        <w:rPr>
          <w:rFonts w:ascii="Times" w:hAnsi="Times" w:eastAsia="Times" w:cs="Times"/>
          <w:color w:val="auto"/>
          <w:sz w:val="11"/>
          <w:szCs w:val="11"/>
          <w:u w:val="none"/>
        </w:rPr>
        <w:t xml:space="preserve"> </w:t>
      </w:r>
    </w:p>
    <w:p w:rsidR="00E40FCB" w:rsidP="3FD19113" w:rsidRDefault="00523F78" w14:paraId="00000003" w14:textId="77777777">
      <w:pPr>
        <w:spacing w:line="218" w:lineRule="auto"/>
        <w:rPr>
          <w:rFonts w:ascii="Times" w:hAnsi="Times" w:eastAsia="Times" w:cs="Times"/>
          <w:color w:val="auto"/>
          <w:sz w:val="20"/>
          <w:szCs w:val="20"/>
          <w:u w:val="none"/>
        </w:rPr>
      </w:pPr>
      <w:r w:rsidRPr="3AF0B8E9" w:rsidR="00523F78">
        <w:rPr>
          <w:rFonts w:ascii="Times" w:hAnsi="Times" w:eastAsia="Times" w:cs="Times"/>
          <w:color w:val="auto"/>
          <w:sz w:val="20"/>
          <w:szCs w:val="20"/>
          <w:u w:val="none"/>
        </w:rPr>
        <w:t xml:space="preserve"> </w:t>
      </w:r>
    </w:p>
    <w:p w:rsidR="65440081" w:rsidP="3AF0B8E9" w:rsidRDefault="65440081" w14:paraId="28415789" w14:textId="1DFBBBF3">
      <w:pPr>
        <w:spacing w:line="240" w:lineRule="auto"/>
        <w:ind w:right="-20"/>
        <w:rPr>
          <w:rFonts w:ascii="Times" w:hAnsi="Times" w:eastAsia="Times" w:cs="Times"/>
          <w:b w:val="1"/>
          <w:bCs w:val="1"/>
          <w:color w:val="auto"/>
          <w:sz w:val="36"/>
          <w:szCs w:val="36"/>
          <w:u w:val="none"/>
        </w:rPr>
      </w:pPr>
      <w:r w:rsidRPr="3AF0B8E9" w:rsidR="65440081">
        <w:rPr>
          <w:rFonts w:ascii="Times" w:hAnsi="Times" w:eastAsia="Times" w:cs="Times"/>
          <w:b w:val="1"/>
          <w:bCs w:val="1"/>
          <w:color w:val="auto"/>
          <w:sz w:val="36"/>
          <w:szCs w:val="36"/>
          <w:u w:val="none"/>
        </w:rPr>
        <w:t>PROCEDIMIENTO ADMINISTRATIVO</w:t>
      </w:r>
    </w:p>
    <w:p w:rsidR="00E40FCB" w:rsidP="3FD19113" w:rsidRDefault="00523F78" w14:paraId="00000005" w14:textId="77777777">
      <w:pPr>
        <w:spacing w:line="240" w:lineRule="auto"/>
        <w:rPr>
          <w:rFonts w:ascii="Times" w:hAnsi="Times" w:eastAsia="Times" w:cs="Times"/>
          <w:color w:val="auto"/>
          <w:sz w:val="12"/>
          <w:szCs w:val="12"/>
          <w:u w:val="none"/>
        </w:rPr>
      </w:pPr>
      <w:r w:rsidRPr="3AF0B8E9" w:rsidR="00523F78">
        <w:rPr>
          <w:rFonts w:ascii="Times" w:hAnsi="Times" w:eastAsia="Times" w:cs="Times"/>
          <w:color w:val="auto"/>
          <w:sz w:val="12"/>
          <w:szCs w:val="12"/>
          <w:u w:val="none"/>
        </w:rPr>
        <w:t xml:space="preserve"> </w:t>
      </w:r>
    </w:p>
    <w:p w:rsidR="00E40FCB" w:rsidP="3FD19113" w:rsidRDefault="00523F78" w14:paraId="00000006" w14:textId="77777777">
      <w:pPr>
        <w:spacing w:line="240" w:lineRule="auto"/>
        <w:rPr>
          <w:rFonts w:ascii="Times" w:hAnsi="Times" w:eastAsia="Times" w:cs="Times"/>
          <w:b w:val="1"/>
          <w:bCs w:val="1"/>
          <w:color w:val="auto"/>
          <w:sz w:val="24"/>
          <w:szCs w:val="24"/>
          <w:u w:val="none"/>
        </w:rPr>
      </w:pPr>
      <w:r w:rsidRPr="3AF0B8E9" w:rsidR="00523F78">
        <w:rPr>
          <w:rFonts w:ascii="Times" w:hAnsi="Times" w:eastAsia="Times" w:cs="Times"/>
          <w:b w:val="1"/>
          <w:bCs w:val="1"/>
          <w:color w:val="auto"/>
          <w:sz w:val="24"/>
          <w:szCs w:val="24"/>
          <w:u w:val="none"/>
        </w:rPr>
        <w:t>4218P</w:t>
      </w:r>
    </w:p>
    <w:p w:rsidR="00E40FCB" w:rsidP="3FD19113" w:rsidRDefault="00523F78" w14:paraId="00000007" w14:textId="13DA88ED">
      <w:pPr>
        <w:spacing w:line="240" w:lineRule="auto"/>
        <w:rPr>
          <w:rFonts w:ascii="Times" w:hAnsi="Times" w:eastAsia="Times" w:cs="Times"/>
          <w:b w:val="1"/>
          <w:bCs w:val="1"/>
          <w:color w:val="auto"/>
          <w:sz w:val="24"/>
          <w:szCs w:val="24"/>
          <w:u w:val="none"/>
        </w:rPr>
      </w:pPr>
      <w:r w:rsidRPr="3AF0B8E9" w:rsidR="00523F78">
        <w:rPr>
          <w:rFonts w:ascii="Times" w:hAnsi="Times" w:eastAsia="Times" w:cs="Times"/>
          <w:b w:val="1"/>
          <w:bCs w:val="1"/>
          <w:color w:val="auto"/>
          <w:sz w:val="24"/>
          <w:szCs w:val="24"/>
          <w:u w:val="none"/>
        </w:rPr>
        <w:t>P</w:t>
      </w:r>
      <w:r w:rsidRPr="3AF0B8E9" w:rsidR="177D0F76">
        <w:rPr>
          <w:rFonts w:ascii="Times" w:hAnsi="Times" w:eastAsia="Times" w:cs="Times"/>
          <w:b w:val="1"/>
          <w:bCs w:val="1"/>
          <w:color w:val="auto"/>
          <w:sz w:val="24"/>
          <w:szCs w:val="24"/>
          <w:u w:val="none"/>
        </w:rPr>
        <w:t>á</w:t>
      </w:r>
      <w:r w:rsidRPr="3AF0B8E9" w:rsidR="00523F78">
        <w:rPr>
          <w:rFonts w:ascii="Times" w:hAnsi="Times" w:eastAsia="Times" w:cs="Times"/>
          <w:b w:val="1"/>
          <w:bCs w:val="1"/>
          <w:color w:val="auto"/>
          <w:sz w:val="24"/>
          <w:szCs w:val="24"/>
          <w:u w:val="none"/>
        </w:rPr>
        <w:t>g</w:t>
      </w:r>
      <w:r w:rsidRPr="3AF0B8E9" w:rsidR="2E3D9D0E">
        <w:rPr>
          <w:rFonts w:ascii="Times" w:hAnsi="Times" w:eastAsia="Times" w:cs="Times"/>
          <w:b w:val="1"/>
          <w:bCs w:val="1"/>
          <w:color w:val="auto"/>
          <w:sz w:val="24"/>
          <w:szCs w:val="24"/>
          <w:u w:val="none"/>
        </w:rPr>
        <w:t>ina</w:t>
      </w:r>
      <w:r w:rsidRPr="3AF0B8E9" w:rsidR="00523F78">
        <w:rPr>
          <w:rFonts w:ascii="Times" w:hAnsi="Times" w:eastAsia="Times" w:cs="Times"/>
          <w:b w:val="1"/>
          <w:bCs w:val="1"/>
          <w:color w:val="auto"/>
          <w:sz w:val="24"/>
          <w:szCs w:val="24"/>
          <w:u w:val="none"/>
        </w:rPr>
        <w:t xml:space="preserve"> </w:t>
      </w:r>
      <w:r w:rsidRPr="3AF0B8E9" w:rsidR="373FE7A8">
        <w:rPr>
          <w:rFonts w:ascii="Times" w:hAnsi="Times" w:eastAsia="Times" w:cs="Times"/>
          <w:b w:val="1"/>
          <w:bCs w:val="1"/>
          <w:color w:val="auto"/>
          <w:sz w:val="24"/>
          <w:szCs w:val="24"/>
          <w:u w:val="none"/>
        </w:rPr>
        <w:t>1</w:t>
      </w:r>
      <w:r w:rsidRPr="3AF0B8E9" w:rsidR="00523F78">
        <w:rPr>
          <w:rFonts w:ascii="Times" w:hAnsi="Times" w:eastAsia="Times" w:cs="Times"/>
          <w:b w:val="1"/>
          <w:bCs w:val="1"/>
          <w:color w:val="auto"/>
          <w:sz w:val="24"/>
          <w:szCs w:val="24"/>
          <w:u w:val="none"/>
        </w:rPr>
        <w:t xml:space="preserve"> </w:t>
      </w:r>
      <w:r w:rsidRPr="3AF0B8E9" w:rsidR="376343E2">
        <w:rPr>
          <w:rFonts w:ascii="Times" w:hAnsi="Times" w:eastAsia="Times" w:cs="Times"/>
          <w:b w:val="1"/>
          <w:bCs w:val="1"/>
          <w:color w:val="auto"/>
          <w:sz w:val="24"/>
          <w:szCs w:val="24"/>
          <w:u w:val="none"/>
        </w:rPr>
        <w:t>de</w:t>
      </w:r>
      <w:r w:rsidRPr="3AF0B8E9" w:rsidR="31742D14">
        <w:rPr>
          <w:rFonts w:ascii="Times" w:hAnsi="Times" w:eastAsia="Times" w:cs="Times"/>
          <w:b w:val="1"/>
          <w:bCs w:val="1"/>
          <w:color w:val="auto"/>
          <w:sz w:val="24"/>
          <w:szCs w:val="24"/>
          <w:u w:val="none"/>
        </w:rPr>
        <w:t xml:space="preserve"> </w:t>
      </w:r>
      <w:r w:rsidRPr="3AF0B8E9" w:rsidR="0AC2C7A9">
        <w:rPr>
          <w:rFonts w:ascii="Times" w:hAnsi="Times" w:eastAsia="Times" w:cs="Times"/>
          <w:b w:val="1"/>
          <w:bCs w:val="1"/>
          <w:color w:val="auto"/>
          <w:sz w:val="24"/>
          <w:szCs w:val="24"/>
          <w:u w:val="none"/>
        </w:rPr>
        <w:t>10</w:t>
      </w:r>
    </w:p>
    <w:p w:rsidR="00E40FCB" w:rsidP="3FD19113" w:rsidRDefault="00523F78" w14:paraId="00000008" w14:textId="77777777">
      <w:pPr>
        <w:spacing w:line="240" w:lineRule="auto"/>
        <w:rPr>
          <w:rFonts w:ascii="Times" w:hAnsi="Times" w:eastAsia="Times" w:cs="Times"/>
          <w:color w:val="auto"/>
          <w:sz w:val="24"/>
          <w:szCs w:val="24"/>
          <w:u w:val="none"/>
        </w:rPr>
      </w:pPr>
      <w:r w:rsidRPr="3AF0B8E9" w:rsidR="00523F78">
        <w:rPr>
          <w:rFonts w:ascii="Times" w:hAnsi="Times" w:eastAsia="Times" w:cs="Times"/>
          <w:color w:val="auto"/>
          <w:sz w:val="24"/>
          <w:szCs w:val="24"/>
          <w:u w:val="none"/>
        </w:rPr>
        <w:t xml:space="preserve"> </w:t>
      </w:r>
    </w:p>
    <w:p w:rsidR="00E40FCB" w:rsidP="3FD19113" w:rsidRDefault="00523F78" w14:paraId="00000009" w14:textId="77777777">
      <w:pPr>
        <w:spacing w:line="240" w:lineRule="auto"/>
        <w:rPr>
          <w:rFonts w:ascii="Times" w:hAnsi="Times" w:eastAsia="Times" w:cs="Times"/>
          <w:color w:val="auto"/>
          <w:sz w:val="24"/>
          <w:szCs w:val="24"/>
          <w:u w:val="none"/>
        </w:rPr>
      </w:pPr>
      <w:r w:rsidRPr="3AF0B8E9" w:rsidR="00523F78">
        <w:rPr>
          <w:rFonts w:ascii="Times" w:hAnsi="Times" w:eastAsia="Times" w:cs="Times"/>
          <w:color w:val="auto"/>
          <w:sz w:val="24"/>
          <w:szCs w:val="24"/>
          <w:u w:val="none"/>
        </w:rPr>
        <w:t xml:space="preserve"> </w:t>
      </w:r>
    </w:p>
    <w:p w:rsidR="7C68D78A" w:rsidP="3AF0B8E9" w:rsidRDefault="7C68D78A" w14:paraId="72881696" w14:textId="209E14E1">
      <w:pPr>
        <w:spacing w:line="240" w:lineRule="auto"/>
        <w:ind w:right="-20"/>
        <w:rPr>
          <w:rFonts w:ascii="Times" w:hAnsi="Times" w:eastAsia="Times" w:cs="Times"/>
          <w:b w:val="1"/>
          <w:bCs w:val="1"/>
          <w:color w:val="auto"/>
          <w:sz w:val="24"/>
          <w:szCs w:val="24"/>
          <w:u w:val="none"/>
        </w:rPr>
      </w:pPr>
      <w:r w:rsidRPr="3AF0B8E9" w:rsidR="7C68D78A">
        <w:rPr>
          <w:rFonts w:ascii="Times" w:hAnsi="Times" w:eastAsia="Times" w:cs="Times"/>
          <w:b w:val="1"/>
          <w:bCs w:val="1"/>
          <w:color w:val="auto"/>
          <w:sz w:val="24"/>
          <w:szCs w:val="24"/>
          <w:u w:val="none"/>
        </w:rPr>
        <w:t>RELACIONES COMUNITARIAS</w:t>
      </w:r>
    </w:p>
    <w:p w:rsidR="00E40FCB" w:rsidP="3FD19113" w:rsidRDefault="00E40FCB" w14:paraId="0000000B" w14:textId="77777777">
      <w:pPr>
        <w:spacing w:before="20" w:line="240" w:lineRule="auto"/>
        <w:ind w:right="720"/>
        <w:rPr>
          <w:rFonts w:ascii="Times" w:hAnsi="Times" w:eastAsia="Times" w:cs="Times"/>
          <w:b w:val="1"/>
          <w:bCs w:val="1"/>
          <w:color w:val="auto"/>
          <w:sz w:val="24"/>
          <w:szCs w:val="24"/>
          <w:u w:val="none"/>
        </w:rPr>
      </w:pPr>
    </w:p>
    <w:p w:rsidR="7C68D78A" w:rsidP="3AF0B8E9" w:rsidRDefault="7C68D78A" w14:paraId="3E083317" w14:textId="7F9AE1B3">
      <w:pPr>
        <w:pStyle w:val="Normal"/>
        <w:suppressLineNumbers w:val="0"/>
        <w:bidi w:val="0"/>
        <w:spacing w:before="20" w:beforeAutospacing="off" w:after="0" w:afterAutospacing="off" w:line="240" w:lineRule="auto"/>
        <w:ind w:left="0" w:right="0"/>
        <w:jc w:val="left"/>
        <w:rPr>
          <w:rFonts w:ascii="Times" w:hAnsi="Times" w:eastAsia="Times" w:cs="Times"/>
          <w:b w:val="1"/>
          <w:bCs w:val="1"/>
          <w:color w:val="auto"/>
          <w:sz w:val="24"/>
          <w:szCs w:val="24"/>
          <w:u w:val="none"/>
        </w:rPr>
      </w:pPr>
      <w:r w:rsidRPr="3AF0B8E9" w:rsidR="7C68D78A">
        <w:rPr>
          <w:rFonts w:ascii="Times" w:hAnsi="Times" w:eastAsia="Times" w:cs="Times"/>
          <w:b w:val="1"/>
          <w:bCs w:val="1"/>
          <w:color w:val="auto"/>
          <w:sz w:val="24"/>
          <w:szCs w:val="24"/>
          <w:u w:val="none"/>
        </w:rPr>
        <w:t>Acceso Lingü</w:t>
      </w:r>
      <w:r w:rsidRPr="3AF0B8E9" w:rsidR="541E2228">
        <w:rPr>
          <w:rFonts w:ascii="Times" w:hAnsi="Times" w:eastAsia="Times" w:cs="Times"/>
          <w:b w:val="1"/>
          <w:bCs w:val="1"/>
          <w:color w:val="auto"/>
          <w:sz w:val="24"/>
          <w:szCs w:val="24"/>
          <w:u w:val="none"/>
        </w:rPr>
        <w:t>í</w:t>
      </w:r>
      <w:r w:rsidRPr="3AF0B8E9" w:rsidR="7C68D78A">
        <w:rPr>
          <w:rFonts w:ascii="Times" w:hAnsi="Times" w:eastAsia="Times" w:cs="Times"/>
          <w:b w:val="1"/>
          <w:bCs w:val="1"/>
          <w:color w:val="auto"/>
          <w:sz w:val="24"/>
          <w:szCs w:val="24"/>
          <w:u w:val="none"/>
        </w:rPr>
        <w:t>stico</w:t>
      </w:r>
    </w:p>
    <w:p w:rsidR="00E40FCB" w:rsidP="3FD19113" w:rsidRDefault="00523F78" w14:paraId="0000000D" w14:textId="77777777">
      <w:pPr>
        <w:rPr>
          <w:rFonts w:ascii="Times New Roman" w:hAnsi="Times New Roman" w:eastAsia="Times New Roman" w:cs="Times New Roman"/>
          <w:color w:val="auto"/>
          <w:sz w:val="24"/>
          <w:szCs w:val="24"/>
          <w:u w:val="none"/>
        </w:rPr>
      </w:pPr>
      <w:r w:rsidRPr="3AF0B8E9" w:rsidR="00523F78">
        <w:rPr>
          <w:rFonts w:ascii="Times New Roman" w:hAnsi="Times New Roman" w:eastAsia="Times New Roman" w:cs="Times New Roman"/>
          <w:color w:val="auto"/>
          <w:sz w:val="24"/>
          <w:szCs w:val="24"/>
          <w:u w:val="none"/>
        </w:rPr>
        <w:t xml:space="preserve"> </w:t>
      </w:r>
    </w:p>
    <w:p w:rsidR="64BF961E" w:rsidP="3AF0B8E9" w:rsidRDefault="64BF961E" w14:paraId="0B501A8F" w14:textId="5E7920E9">
      <w:pPr>
        <w:rPr>
          <w:rFonts w:ascii="Times" w:hAnsi="Times" w:eastAsia="Times" w:cs="Times"/>
          <w:color w:val="auto"/>
          <w:sz w:val="24"/>
          <w:szCs w:val="24"/>
          <w:u w:val="none"/>
        </w:rPr>
      </w:pPr>
      <w:r w:rsidRPr="3AF0B8E9" w:rsidR="64BF961E">
        <w:rPr>
          <w:rFonts w:ascii="Times" w:hAnsi="Times" w:eastAsia="Times" w:cs="Times"/>
          <w:color w:val="auto"/>
          <w:sz w:val="24"/>
          <w:szCs w:val="24"/>
          <w:u w:val="none"/>
        </w:rPr>
        <w:t>Los siguientes procedimientos tienen por objeto implementar la Política 4218, establecer una comunicación significativa y bidireccional entre el Distrito y los padres/familiares con dominio limitado del inglés, y promover el acceso de dichos padres y familias a los programas, servicios y actividades del Distrito.</w:t>
      </w:r>
    </w:p>
    <w:p w:rsidR="00E40FCB" w:rsidP="3FD19113" w:rsidRDefault="00523F78" w14:paraId="0000000F" w14:textId="77777777">
      <w:pPr>
        <w:rPr>
          <w:rFonts w:ascii="Times" w:hAnsi="Times" w:eastAsia="Times" w:cs="Times"/>
          <w:color w:val="auto"/>
          <w:sz w:val="24"/>
          <w:szCs w:val="24"/>
          <w:u w:val="none"/>
        </w:rPr>
      </w:pPr>
      <w:r w:rsidRPr="3AF0B8E9" w:rsidR="00523F78">
        <w:rPr>
          <w:rFonts w:ascii="Times" w:hAnsi="Times" w:eastAsia="Times" w:cs="Times"/>
          <w:color w:val="auto"/>
          <w:sz w:val="24"/>
          <w:szCs w:val="24"/>
          <w:u w:val="none"/>
        </w:rPr>
        <w:t xml:space="preserve"> </w:t>
      </w:r>
    </w:p>
    <w:p w:rsidR="00E40FCB" w:rsidP="3FD19113" w:rsidRDefault="00523F78" w14:paraId="00000010" w14:textId="58123809">
      <w:pPr>
        <w:ind w:left="840"/>
        <w:rPr>
          <w:rFonts w:ascii="Times" w:hAnsi="Times" w:eastAsia="Times" w:cs="Times"/>
          <w:b w:val="1"/>
          <w:bCs w:val="1"/>
          <w:color w:val="auto"/>
          <w:sz w:val="24"/>
          <w:szCs w:val="24"/>
          <w:u w:val="none"/>
        </w:rPr>
      </w:pPr>
      <w:r w:rsidRPr="3AF0B8E9" w:rsidR="00523F78">
        <w:rPr>
          <w:rFonts w:ascii="Times" w:hAnsi="Times" w:eastAsia="Times" w:cs="Times"/>
          <w:color w:val="auto"/>
          <w:sz w:val="24"/>
          <w:szCs w:val="24"/>
          <w:u w:val="none"/>
        </w:rPr>
        <w:t xml:space="preserve">A. </w:t>
      </w:r>
      <w:r w:rsidRPr="3AF0B8E9" w:rsidR="00523F78">
        <w:rPr>
          <w:rFonts w:ascii="Times" w:hAnsi="Times" w:eastAsia="Times" w:cs="Times"/>
          <w:b w:val="1"/>
          <w:bCs w:val="1"/>
          <w:color w:val="auto"/>
          <w:sz w:val="24"/>
          <w:szCs w:val="24"/>
          <w:u w:val="none"/>
        </w:rPr>
        <w:t>D</w:t>
      </w:r>
      <w:r w:rsidRPr="3AF0B8E9" w:rsidR="0293BF1A">
        <w:rPr>
          <w:rFonts w:ascii="Times" w:hAnsi="Times" w:eastAsia="Times" w:cs="Times"/>
          <w:b w:val="1"/>
          <w:bCs w:val="1"/>
          <w:color w:val="auto"/>
          <w:sz w:val="24"/>
          <w:szCs w:val="24"/>
          <w:u w:val="none"/>
        </w:rPr>
        <w:t>efiniciones</w:t>
      </w:r>
    </w:p>
    <w:p w:rsidR="00523F78" w:rsidP="3AF0B8E9" w:rsidRDefault="00523F78" w14:paraId="7F04627A" w14:textId="5C24C2C6">
      <w:pPr>
        <w:ind w:left="1680"/>
        <w:rPr>
          <w:rFonts w:ascii="Times" w:hAnsi="Times" w:eastAsia="Times" w:cs="Times"/>
          <w:color w:val="auto"/>
          <w:sz w:val="24"/>
          <w:szCs w:val="24"/>
          <w:u w:val="none"/>
        </w:rPr>
      </w:pPr>
      <w:r w:rsidRPr="3AF0B8E9" w:rsidR="00523F78">
        <w:rPr>
          <w:rFonts w:ascii="Times" w:hAnsi="Times" w:eastAsia="Times" w:cs="Times"/>
          <w:color w:val="auto"/>
          <w:sz w:val="24"/>
          <w:szCs w:val="24"/>
          <w:u w:val="none"/>
        </w:rPr>
        <w:t>1.</w:t>
      </w:r>
      <w:r>
        <w:tab/>
      </w:r>
      <w:r w:rsidRPr="3AF0B8E9" w:rsidR="58CA213D">
        <w:rPr>
          <w:rFonts w:ascii="Times" w:hAnsi="Times" w:eastAsia="Times" w:cs="Times"/>
          <w:color w:val="auto"/>
          <w:sz w:val="24"/>
          <w:szCs w:val="24"/>
          <w:u w:val="none"/>
        </w:rPr>
        <w:t>Las personas con</w:t>
      </w:r>
      <w:r w:rsidRPr="3AF0B8E9" w:rsidR="58CA213D">
        <w:rPr>
          <w:rFonts w:ascii="Times" w:hAnsi="Times" w:eastAsia="Times" w:cs="Times"/>
          <w:b w:val="1"/>
          <w:bCs w:val="1"/>
          <w:color w:val="auto"/>
          <w:sz w:val="24"/>
          <w:szCs w:val="24"/>
          <w:u w:val="none"/>
        </w:rPr>
        <w:t xml:space="preserve"> «conocimientos limitados de inglés»</w:t>
      </w:r>
      <w:r w:rsidRPr="3AF0B8E9" w:rsidR="58CA213D">
        <w:rPr>
          <w:rFonts w:ascii="Times" w:hAnsi="Times" w:eastAsia="Times" w:cs="Times"/>
          <w:color w:val="auto"/>
          <w:sz w:val="24"/>
          <w:szCs w:val="24"/>
          <w:u w:val="none"/>
        </w:rPr>
        <w:t xml:space="preserve"> son individuos que no pueden comunicarse eficazmente en inglés, ya sea verbalmente, por escrito o de ambas formas, porque su lengua materna no es el inglés y no han desarrollado fluidez en esta lengua. Una persona con conocimientos limitados de inglés puede tener dificultades en uno o más de los cuatro dominios del lenguaje: hablar, escuchar, leer y escribir. Se insta al personal a recordar que el dominio limitado del inglés puede ser específico del contexto; por ejemplo, un padre puede tener suficientes conocimientos de inglés para entender, comunicarse y/o intercambiar información básica con un profesor, pero puede no tener suficientes conocimientos para comunicar información detallada y específica necesaria en un contexto particular, como una reunión del IEP, una reunión 504 o una audiencia disciplinaria del alumno.</w:t>
      </w:r>
    </w:p>
    <w:p w:rsidR="58CA213D" w:rsidP="3AF0B8E9" w:rsidRDefault="58CA213D" w14:paraId="45FD27C0" w14:textId="2D829B29">
      <w:pPr>
        <w:pStyle w:val="ListParagraph"/>
        <w:numPr>
          <w:ilvl w:val="0"/>
          <w:numId w:val="3"/>
        </w:numPr>
        <w:spacing w:before="0" w:beforeAutospacing="off" w:after="0" w:afterAutospacing="off"/>
        <w:rPr>
          <w:rFonts w:ascii="Times" w:hAnsi="Times" w:eastAsia="Times" w:cs="Times"/>
          <w:noProof w:val="0"/>
          <w:sz w:val="24"/>
          <w:szCs w:val="24"/>
          <w:lang w:val="es-419"/>
        </w:rPr>
      </w:pPr>
      <w:r w:rsidRPr="3AF0B8E9" w:rsidR="58CA213D">
        <w:rPr>
          <w:rFonts w:ascii="Times" w:hAnsi="Times" w:eastAsia="Times" w:cs="Times"/>
          <w:b w:val="1"/>
          <w:bCs w:val="1"/>
          <w:noProof w:val="0"/>
          <w:sz w:val="24"/>
          <w:szCs w:val="24"/>
          <w:lang w:val="es-419"/>
        </w:rPr>
        <w:t>«Lengua principal»</w:t>
      </w:r>
      <w:r w:rsidRPr="3AF0B8E9" w:rsidR="58CA213D">
        <w:rPr>
          <w:rFonts w:ascii="Times" w:hAnsi="Times" w:eastAsia="Times" w:cs="Times"/>
          <w:noProof w:val="0"/>
          <w:sz w:val="24"/>
          <w:szCs w:val="24"/>
          <w:lang w:val="es-419"/>
        </w:rPr>
        <w:t xml:space="preserve"> significa la lengua principal hablada por el padre, la madre o el tutor del alumno, o la lengua predominante hablada en el hogar del alumno. Los padres pueden tener más de una lengua principal y/o dialecto.</w:t>
      </w:r>
    </w:p>
    <w:p w:rsidR="58CA213D" w:rsidP="3AF0B8E9" w:rsidRDefault="58CA213D" w14:paraId="2A689FE2" w14:textId="0296DD65">
      <w:pPr>
        <w:pStyle w:val="ListParagraph"/>
        <w:numPr>
          <w:ilvl w:val="0"/>
          <w:numId w:val="3"/>
        </w:numPr>
        <w:spacing w:before="0" w:beforeAutospacing="off" w:after="0" w:afterAutospacing="off"/>
        <w:rPr>
          <w:rFonts w:ascii="Times" w:hAnsi="Times" w:eastAsia="Times" w:cs="Times"/>
          <w:noProof w:val="0"/>
          <w:sz w:val="24"/>
          <w:szCs w:val="24"/>
          <w:lang w:val="es-419"/>
        </w:rPr>
      </w:pPr>
      <w:r w:rsidRPr="3AF0B8E9" w:rsidR="58CA213D">
        <w:rPr>
          <w:rFonts w:ascii="Times" w:hAnsi="Times" w:eastAsia="Times" w:cs="Times"/>
          <w:b w:val="1"/>
          <w:bCs w:val="1"/>
          <w:noProof w:val="0"/>
          <w:sz w:val="24"/>
          <w:szCs w:val="24"/>
          <w:lang w:val="es-419"/>
        </w:rPr>
        <w:t>«Servicios lingüísticos»</w:t>
      </w:r>
      <w:r w:rsidRPr="3AF0B8E9" w:rsidR="58CA213D">
        <w:rPr>
          <w:rFonts w:ascii="Times" w:hAnsi="Times" w:eastAsia="Times" w:cs="Times"/>
          <w:noProof w:val="0"/>
          <w:sz w:val="24"/>
          <w:szCs w:val="24"/>
          <w:lang w:val="es-419"/>
        </w:rPr>
        <w:t xml:space="preserve"> se refiere a un amplio espectro de servicios utilizados o necesarios para facilitar la comunicación y el entendimiento entre hablantes de distintas lenguas, y normalmente incluye servicios de interpretación y traducción.</w:t>
      </w:r>
    </w:p>
    <w:p w:rsidR="58CA213D" w:rsidP="3AF0B8E9" w:rsidRDefault="58CA213D" w14:paraId="6B0969FD" w14:textId="101B76FC">
      <w:pPr>
        <w:pStyle w:val="ListParagraph"/>
        <w:numPr>
          <w:ilvl w:val="0"/>
          <w:numId w:val="3"/>
        </w:numPr>
        <w:spacing w:before="0" w:beforeAutospacing="off" w:after="0" w:afterAutospacing="off"/>
        <w:rPr>
          <w:rFonts w:ascii="Times" w:hAnsi="Times" w:eastAsia="Times" w:cs="Times"/>
          <w:noProof w:val="0"/>
          <w:sz w:val="24"/>
          <w:szCs w:val="24"/>
          <w:lang w:val="es-419"/>
        </w:rPr>
      </w:pPr>
      <w:r w:rsidRPr="3AF0B8E9" w:rsidR="58CA213D">
        <w:rPr>
          <w:rFonts w:ascii="Times" w:hAnsi="Times" w:eastAsia="Times" w:cs="Times"/>
          <w:b w:val="1"/>
          <w:bCs w:val="1"/>
          <w:noProof w:val="0"/>
          <w:sz w:val="24"/>
          <w:szCs w:val="24"/>
          <w:lang w:val="es-419"/>
        </w:rPr>
        <w:t>«Interpretación»</w:t>
      </w:r>
      <w:r w:rsidRPr="3AF0B8E9" w:rsidR="58CA213D">
        <w:rPr>
          <w:rFonts w:ascii="Times" w:hAnsi="Times" w:eastAsia="Times" w:cs="Times"/>
          <w:noProof w:val="0"/>
          <w:sz w:val="24"/>
          <w:szCs w:val="24"/>
          <w:lang w:val="es-419"/>
        </w:rPr>
        <w:t xml:space="preserve"> significa el proceso de comprender, analizar y procesar completamente un mensaje hablado o de signos y, a continuación, traducirlo fielmente a otro lenguaje hablado o de signos.</w:t>
      </w:r>
    </w:p>
    <w:p w:rsidR="59B64559" w:rsidP="3AF0B8E9" w:rsidRDefault="59B64559" w14:paraId="2F4FBBD3" w14:textId="1BF00A98">
      <w:pPr>
        <w:pStyle w:val="ListParagraph"/>
        <w:numPr>
          <w:ilvl w:val="0"/>
          <w:numId w:val="3"/>
        </w:numPr>
        <w:spacing w:before="0" w:beforeAutospacing="off" w:after="0" w:afterAutospacing="off"/>
        <w:rPr>
          <w:rFonts w:ascii="Times" w:hAnsi="Times" w:eastAsia="Times" w:cs="Times"/>
          <w:noProof w:val="0"/>
          <w:sz w:val="24"/>
          <w:szCs w:val="24"/>
          <w:lang w:val="es-419"/>
        </w:rPr>
      </w:pPr>
      <w:r w:rsidRPr="3AF0B8E9" w:rsidR="59B64559">
        <w:rPr>
          <w:rFonts w:ascii="Times" w:hAnsi="Times" w:eastAsia="Times" w:cs="Times"/>
          <w:b w:val="1"/>
          <w:bCs w:val="1"/>
          <w:noProof w:val="0"/>
          <w:sz w:val="24"/>
          <w:szCs w:val="24"/>
          <w:lang w:val="es-419"/>
        </w:rPr>
        <w:t>«Intérprete»</w:t>
      </w:r>
      <w:r w:rsidRPr="3AF0B8E9" w:rsidR="59B64559">
        <w:rPr>
          <w:rFonts w:ascii="Times" w:hAnsi="Times" w:eastAsia="Times" w:cs="Times"/>
          <w:noProof w:val="0"/>
          <w:sz w:val="24"/>
          <w:szCs w:val="24"/>
          <w:lang w:val="es-419"/>
        </w:rPr>
        <w:t xml:space="preserve"> significa un intérprete de lengua hablada o de lengua de signos que trabaja en una escuela pública, tal y como se define en RCW 28A.150.010, para interpretar para las familias de los alumnos, los alumnos y las comunidades en entornos educativos fuera del aula.</w:t>
      </w:r>
    </w:p>
    <w:p w:rsidR="59B64559" w:rsidP="3AF0B8E9" w:rsidRDefault="59B64559" w14:paraId="47D755F6" w14:textId="166BCE5B">
      <w:pPr>
        <w:pStyle w:val="ListParagraph"/>
        <w:numPr>
          <w:ilvl w:val="0"/>
          <w:numId w:val="3"/>
        </w:numPr>
        <w:spacing w:before="0" w:beforeAutospacing="off" w:after="0" w:afterAutospacing="off"/>
        <w:rPr>
          <w:rFonts w:ascii="Times" w:hAnsi="Times" w:eastAsia="Times" w:cs="Times"/>
          <w:noProof w:val="0"/>
          <w:sz w:val="24"/>
          <w:szCs w:val="24"/>
          <w:lang w:val="es-419"/>
        </w:rPr>
      </w:pPr>
      <w:r w:rsidRPr="3AF0B8E9" w:rsidR="59B64559">
        <w:rPr>
          <w:rFonts w:ascii="Times" w:hAnsi="Times" w:eastAsia="Times" w:cs="Times"/>
          <w:b w:val="1"/>
          <w:bCs w:val="1"/>
          <w:noProof w:val="0"/>
          <w:sz w:val="24"/>
          <w:szCs w:val="24"/>
          <w:lang w:val="es-419"/>
        </w:rPr>
        <w:t>«Traducción»</w:t>
      </w:r>
      <w:r w:rsidRPr="3AF0B8E9" w:rsidR="59B64559">
        <w:rPr>
          <w:rFonts w:ascii="Times" w:hAnsi="Times" w:eastAsia="Times" w:cs="Times"/>
          <w:noProof w:val="0"/>
          <w:sz w:val="24"/>
          <w:szCs w:val="24"/>
          <w:lang w:val="es-419"/>
        </w:rPr>
        <w:t xml:space="preserve"> se refiere al proceso de comunicar el significado de un texto escrito en la lengua de partida a un texto equivalente en la lengua de llegada, de forma que el contenido de ambos textos pueda considerarse el mismo.</w:t>
      </w:r>
    </w:p>
    <w:p w:rsidR="21ABDFD6" w:rsidP="3AF0B8E9" w:rsidRDefault="21ABDFD6" w14:paraId="46DFAC98" w14:textId="12231178">
      <w:pPr>
        <w:pStyle w:val="ListParagraph"/>
        <w:numPr>
          <w:ilvl w:val="0"/>
          <w:numId w:val="3"/>
        </w:numPr>
        <w:spacing w:before="0" w:beforeAutospacing="off" w:after="0" w:afterAutospacing="off"/>
        <w:rPr>
          <w:rFonts w:ascii="Times" w:hAnsi="Times" w:eastAsia="Times" w:cs="Times"/>
          <w:noProof w:val="0"/>
          <w:sz w:val="24"/>
          <w:szCs w:val="24"/>
          <w:lang w:val="es-419"/>
        </w:rPr>
      </w:pPr>
      <w:r w:rsidRPr="3AF0B8E9" w:rsidR="21ABDFD6">
        <w:rPr>
          <w:rFonts w:ascii="Times" w:hAnsi="Times" w:eastAsia="Times" w:cs="Times"/>
          <w:noProof w:val="0"/>
          <w:sz w:val="24"/>
          <w:szCs w:val="24"/>
          <w:lang w:val="es-419"/>
        </w:rPr>
        <w:t xml:space="preserve">Por </w:t>
      </w:r>
      <w:r w:rsidRPr="3AF0B8E9" w:rsidR="21ABDFD6">
        <w:rPr>
          <w:rFonts w:ascii="Times" w:hAnsi="Times" w:eastAsia="Times" w:cs="Times"/>
          <w:b w:val="1"/>
          <w:bCs w:val="1"/>
          <w:noProof w:val="0"/>
          <w:sz w:val="24"/>
          <w:szCs w:val="24"/>
          <w:lang w:val="es-419"/>
        </w:rPr>
        <w:t>«intérprete cualificado»</w:t>
      </w:r>
      <w:r w:rsidRPr="3AF0B8E9" w:rsidR="21ABDFD6">
        <w:rPr>
          <w:rFonts w:ascii="Times" w:hAnsi="Times" w:eastAsia="Times" w:cs="Times"/>
          <w:noProof w:val="0"/>
          <w:sz w:val="24"/>
          <w:szCs w:val="24"/>
          <w:lang w:val="es-419"/>
        </w:rPr>
        <w:t xml:space="preserve"> se entiende un intérprete capaz de interpretar con eficacia, precisión e imparcialidad, tanto receptiva como expresivamente, utilizando el vocabulario especializado necesario.</w:t>
      </w:r>
    </w:p>
    <w:p w:rsidR="00E40FCB" w:rsidP="3FD19113" w:rsidRDefault="00523F78" w14:paraId="00000018" w14:textId="77777777">
      <w:pPr>
        <w:ind w:left="720"/>
        <w:rPr>
          <w:rFonts w:ascii="Times" w:hAnsi="Times" w:eastAsia="Times" w:cs="Times"/>
          <w:color w:val="auto"/>
          <w:sz w:val="24"/>
          <w:szCs w:val="24"/>
          <w:u w:val="none"/>
        </w:rPr>
      </w:pPr>
      <w:r w:rsidRPr="3AF0B8E9" w:rsidR="00523F78">
        <w:rPr>
          <w:rFonts w:ascii="Times" w:hAnsi="Times" w:eastAsia="Times" w:cs="Times"/>
          <w:color w:val="auto"/>
          <w:sz w:val="24"/>
          <w:szCs w:val="24"/>
          <w:u w:val="none"/>
        </w:rPr>
        <w:t xml:space="preserve"> </w:t>
      </w:r>
    </w:p>
    <w:p w:rsidR="00E40FCB" w:rsidP="3FD19113" w:rsidRDefault="00523F78" w14:paraId="00000019" w14:textId="429B367D">
      <w:pPr>
        <w:ind w:left="840"/>
        <w:rPr>
          <w:rFonts w:ascii="Times" w:hAnsi="Times" w:eastAsia="Times" w:cs="Times"/>
          <w:b w:val="1"/>
          <w:bCs w:val="1"/>
          <w:color w:val="auto"/>
          <w:sz w:val="24"/>
          <w:szCs w:val="24"/>
          <w:u w:val="none"/>
        </w:rPr>
      </w:pPr>
      <w:r w:rsidRPr="3AF0B8E9" w:rsidR="00523F78">
        <w:rPr>
          <w:rFonts w:ascii="Times" w:hAnsi="Times" w:eastAsia="Times" w:cs="Times"/>
          <w:color w:val="auto"/>
          <w:sz w:val="24"/>
          <w:szCs w:val="24"/>
          <w:u w:val="none"/>
        </w:rPr>
        <w:t xml:space="preserve">B. </w:t>
      </w:r>
      <w:r w:rsidRPr="3AF0B8E9" w:rsidR="72DC0805">
        <w:rPr>
          <w:rFonts w:ascii="Times" w:hAnsi="Times" w:eastAsia="Times" w:cs="Times"/>
          <w:b w:val="1"/>
          <w:bCs w:val="1"/>
          <w:color w:val="auto"/>
          <w:sz w:val="24"/>
          <w:szCs w:val="24"/>
          <w:u w:val="none"/>
        </w:rPr>
        <w:t xml:space="preserve">El Programa de Acceso Lingüístico </w:t>
      </w:r>
    </w:p>
    <w:p w:rsidR="72DC0805" w:rsidP="3AF0B8E9" w:rsidRDefault="72DC0805" w14:paraId="154376A8" w14:textId="01A7D75E">
      <w:pPr>
        <w:ind w:left="720"/>
        <w:rPr>
          <w:rFonts w:ascii="Times" w:hAnsi="Times" w:eastAsia="Times" w:cs="Times"/>
          <w:color w:val="auto"/>
          <w:sz w:val="24"/>
          <w:szCs w:val="24"/>
          <w:u w:val="none"/>
        </w:rPr>
      </w:pPr>
      <w:r w:rsidRPr="3AF0B8E9" w:rsidR="72DC0805">
        <w:rPr>
          <w:rFonts w:ascii="Times" w:hAnsi="Times" w:eastAsia="Times" w:cs="Times"/>
          <w:color w:val="auto"/>
          <w:sz w:val="24"/>
          <w:szCs w:val="24"/>
          <w:u w:val="none"/>
        </w:rPr>
        <w:t>El programa de acceso lingüístico del Distrito incluirá la realización de las siguientes actividades:</w:t>
      </w:r>
    </w:p>
    <w:p w:rsidR="00523F78" w:rsidP="3AF0B8E9" w:rsidRDefault="00523F78" w14:paraId="401D50FD" w14:textId="3CAD5CE2">
      <w:pPr>
        <w:pStyle w:val="Normal"/>
        <w:ind w:left="1560"/>
        <w:rPr>
          <w:rFonts w:ascii="Times" w:hAnsi="Times" w:eastAsia="Times" w:cs="Times"/>
          <w:color w:val="auto"/>
          <w:sz w:val="24"/>
          <w:szCs w:val="24"/>
          <w:u w:val="none"/>
        </w:rPr>
      </w:pPr>
      <w:r w:rsidRPr="3AF0B8E9" w:rsidR="00523F78">
        <w:rPr>
          <w:rFonts w:ascii="Times" w:hAnsi="Times" w:eastAsia="Times" w:cs="Times"/>
          <w:color w:val="auto"/>
          <w:sz w:val="24"/>
          <w:szCs w:val="24"/>
          <w:u w:val="none"/>
        </w:rPr>
        <w:t xml:space="preserve">·   </w:t>
      </w:r>
      <w:r>
        <w:tab/>
      </w:r>
      <w:r w:rsidRPr="3AF0B8E9" w:rsidR="37627846">
        <w:rPr>
          <w:rFonts w:ascii="Times" w:hAnsi="Times" w:eastAsia="Times" w:cs="Times"/>
          <w:color w:val="auto"/>
          <w:sz w:val="24"/>
          <w:szCs w:val="24"/>
          <w:u w:val="none"/>
        </w:rPr>
        <w:t>Adoptar o desarrollar un plan de acceso lingüístico que describa la forma en que el Distrito identificará las necesidades de acceso lingüístico, asignará recursos, establecerá normas para la prestación de servicios de acceso lingüístico y supervisará la eficacia del programa de acceso al idioma (en una sección posterior de este procedimiento se proporciona información adicional sobre cómo desarrollar el plan de acceso lingüístico);</w:t>
      </w:r>
    </w:p>
    <w:p w:rsidR="00523F78" w:rsidP="3AF0B8E9" w:rsidRDefault="00523F78" w14:paraId="69F0133E" w14:textId="6E11C602">
      <w:pPr>
        <w:pStyle w:val="Normal"/>
        <w:ind w:left="1560"/>
        <w:rPr>
          <w:rFonts w:ascii="Times" w:hAnsi="Times" w:eastAsia="Times" w:cs="Times"/>
          <w:color w:val="auto"/>
          <w:sz w:val="24"/>
          <w:szCs w:val="24"/>
          <w:u w:val="none"/>
        </w:rPr>
      </w:pPr>
      <w:r w:rsidRPr="3AF0B8E9" w:rsidR="00523F78">
        <w:rPr>
          <w:rFonts w:ascii="Times" w:hAnsi="Times" w:eastAsia="Times" w:cs="Times"/>
          <w:color w:val="auto"/>
          <w:sz w:val="24"/>
          <w:szCs w:val="24"/>
          <w:u w:val="none"/>
        </w:rPr>
        <w:t xml:space="preserve">·   </w:t>
      </w:r>
      <w:r>
        <w:tab/>
      </w:r>
      <w:r w:rsidRPr="3AF0B8E9" w:rsidR="0690F2BE">
        <w:rPr>
          <w:rFonts w:ascii="Times" w:hAnsi="Times" w:eastAsia="Times" w:cs="Times"/>
          <w:color w:val="auto"/>
          <w:sz w:val="24"/>
          <w:szCs w:val="24"/>
          <w:u w:val="none"/>
        </w:rPr>
        <w:t>Administrar la autoevaluación desarrollada por el Programa de Asistencia Técnica para el Acceso Lingüístico del Centro para la Mejora del Aprendizaje Estudiantil, establecido en RCW 28A.300.130 para evaluar la prestación de servicios de acceso lingüístico (en una sección posterior de este procedimiento se proporciona información adicional sobre la autoevaluación);</w:t>
      </w:r>
    </w:p>
    <w:p w:rsidR="00E40FCB" w:rsidP="3AF0B8E9" w:rsidRDefault="00523F78" w14:paraId="0000001D" w14:textId="67917C81">
      <w:pPr>
        <w:pStyle w:val="Normal"/>
        <w:ind w:left="1560"/>
        <w:rPr>
          <w:rFonts w:ascii="Times" w:hAnsi="Times" w:eastAsia="Times" w:cs="Times"/>
          <w:color w:val="auto"/>
          <w:sz w:val="24"/>
          <w:szCs w:val="24"/>
          <w:u w:val="none"/>
          <w:lang w:val="en-US"/>
        </w:rPr>
      </w:pPr>
      <w:r w:rsidRPr="3AF0B8E9" w:rsidR="00523F78">
        <w:rPr>
          <w:rFonts w:ascii="Times" w:hAnsi="Times" w:eastAsia="Times" w:cs="Times"/>
          <w:color w:val="auto"/>
          <w:sz w:val="24"/>
          <w:szCs w:val="24"/>
          <w:u w:val="none"/>
        </w:rPr>
        <w:t xml:space="preserve">·   </w:t>
      </w:r>
      <w:r>
        <w:tab/>
      </w:r>
      <w:r w:rsidRPr="3AF0B8E9" w:rsidR="39F8EA5E">
        <w:rPr>
          <w:rFonts w:ascii="Times" w:hAnsi="Times" w:eastAsia="Times" w:cs="Times"/>
          <w:color w:val="auto"/>
          <w:sz w:val="24"/>
          <w:szCs w:val="24"/>
          <w:u w:val="none"/>
        </w:rPr>
        <w:t>Utilizar la guía desarrollada por el Programa de Asistencia Técnica para el Acceso Lingüístico del Centro para la Mejora del Aprendizaje Estudiantil, establecido en RCW 28A.300.130 para desarrollar, implementar y evaluar la política, los procedimientos y el plan de acceso lingüístico del Distrito. Los procesos para desarrollar y evaluar la política, los procedimientos y el plan de acceso lingüístico deben involucrar al personal, a las familias de los estudiantes y a otros miembros de la comunidad en formas que resulten en comentarios oportunos y significativos, por ejemplo, asociarse con organizaciones comunitarias y proporcionar traducción e interpretación en idiomas que comprendan las familias de los estudiantes;</w:t>
      </w:r>
    </w:p>
    <w:p w:rsidR="00E40FCB" w:rsidP="3FD19113" w:rsidRDefault="00523F78" w14:paraId="0000001E" w14:textId="02774EFE">
      <w:pPr>
        <w:ind w:left="1560"/>
        <w:rPr>
          <w:rFonts w:ascii="Times" w:hAnsi="Times" w:eastAsia="Times" w:cs="Times"/>
          <w:color w:val="auto"/>
          <w:sz w:val="24"/>
          <w:szCs w:val="24"/>
          <w:u w:val="none"/>
          <w:lang w:val="en-US"/>
        </w:rPr>
      </w:pPr>
      <w:r w:rsidRPr="3AF0B8E9" w:rsidR="00523F78">
        <w:rPr>
          <w:rFonts w:ascii="Times" w:hAnsi="Times" w:eastAsia="Times" w:cs="Times"/>
          <w:color w:val="auto"/>
          <w:sz w:val="24"/>
          <w:szCs w:val="24"/>
          <w:u w:val="none"/>
        </w:rPr>
        <w:t xml:space="preserve">·   </w:t>
      </w:r>
      <w:r>
        <w:tab/>
      </w:r>
      <w:r w:rsidRPr="3AF0B8E9" w:rsidR="58498419">
        <w:rPr>
          <w:rFonts w:ascii="Times" w:hAnsi="Times" w:eastAsia="Times" w:cs="Times"/>
          <w:color w:val="auto"/>
          <w:sz w:val="24"/>
          <w:szCs w:val="24"/>
          <w:u w:val="none"/>
        </w:rPr>
        <w:t>Revisar, periódicamente, la política y los procedimientos de acceso lingüístico del Distrito para incorporar las actualizaciones necesarias;</w:t>
      </w:r>
    </w:p>
    <w:p w:rsidR="00E40FCB" w:rsidP="3FD19113" w:rsidRDefault="00523F78" w14:paraId="0000001F" w14:textId="15142751">
      <w:pPr>
        <w:ind w:left="1560"/>
        <w:rPr>
          <w:rFonts w:ascii="Times" w:hAnsi="Times" w:eastAsia="Times" w:cs="Times"/>
          <w:color w:val="auto"/>
          <w:sz w:val="24"/>
          <w:szCs w:val="24"/>
          <w:u w:val="none"/>
        </w:rPr>
      </w:pPr>
      <w:r w:rsidRPr="3AF0B8E9" w:rsidR="00523F78">
        <w:rPr>
          <w:rFonts w:ascii="Times" w:hAnsi="Times" w:eastAsia="Times" w:cs="Times"/>
          <w:color w:val="auto"/>
          <w:sz w:val="24"/>
          <w:szCs w:val="24"/>
          <w:u w:val="none"/>
        </w:rPr>
        <w:t xml:space="preserve">·   </w:t>
      </w:r>
      <w:r>
        <w:tab/>
      </w:r>
      <w:r w:rsidRPr="3AF0B8E9" w:rsidR="3B038C7A">
        <w:rPr>
          <w:rFonts w:ascii="Times" w:hAnsi="Times" w:eastAsia="Times" w:cs="Times"/>
          <w:color w:val="auto"/>
          <w:sz w:val="24"/>
          <w:szCs w:val="24"/>
          <w:u w:val="none"/>
        </w:rPr>
        <w:t>Colaborar con organizaciones comunitarias sobre cómo trabajar eficazmente con intérpretes y familias; y</w:t>
      </w:r>
    </w:p>
    <w:p w:rsidR="00E40FCB" w:rsidP="3FD19113" w:rsidRDefault="00523F78" w14:paraId="00000020" w14:textId="40BAD949">
      <w:pPr>
        <w:ind w:left="1560"/>
        <w:rPr>
          <w:rFonts w:ascii="Times" w:hAnsi="Times" w:eastAsia="Times" w:cs="Times"/>
          <w:color w:val="auto"/>
          <w:sz w:val="24"/>
          <w:szCs w:val="24"/>
          <w:u w:val="none"/>
        </w:rPr>
      </w:pPr>
      <w:r w:rsidRPr="3AF0B8E9" w:rsidR="00523F78">
        <w:rPr>
          <w:rFonts w:ascii="Times" w:hAnsi="Times" w:eastAsia="Times" w:cs="Times"/>
          <w:color w:val="auto"/>
          <w:sz w:val="24"/>
          <w:szCs w:val="24"/>
          <w:u w:val="none"/>
        </w:rPr>
        <w:t xml:space="preserve">·   </w:t>
      </w:r>
      <w:r>
        <w:tab/>
      </w:r>
      <w:r w:rsidRPr="3AF0B8E9" w:rsidR="78F0C88F">
        <w:rPr>
          <w:rFonts w:ascii="Times" w:hAnsi="Times" w:eastAsia="Times" w:cs="Times"/>
          <w:color w:val="auto"/>
          <w:sz w:val="24"/>
          <w:szCs w:val="24"/>
          <w:u w:val="none"/>
        </w:rPr>
        <w:t>Revisar, actualizar y publicar, al menos una vez al año, información sobre el plan, la política y los procedimientos de acceso lingüístico y los servicios de acceso lingüístico del distrito escolar, incluida la necesidad y el gasto en servicios de acceso lingüístico. La información debe incluir un aviso a las familias sobre su derecho a servicios gratuitos de acceso lingüístico y la información de contacto de cualquier coordinador de acceso lingüístico del distrito escolar y cualquier punto de contacto del edificio para los servicios de acceso lingüístico. La información debe traducirse a los idiomas comunes que entiendan las familias de los alumnos.</w:t>
      </w:r>
    </w:p>
    <w:p w:rsidR="00E40FCB" w:rsidP="3FD19113" w:rsidRDefault="00523F78" w14:paraId="00000021" w14:textId="77777777">
      <w:pPr>
        <w:ind w:left="720"/>
        <w:rPr>
          <w:rFonts w:ascii="Times" w:hAnsi="Times" w:eastAsia="Times" w:cs="Times"/>
          <w:color w:val="auto"/>
          <w:sz w:val="24"/>
          <w:szCs w:val="24"/>
          <w:u w:val="none"/>
        </w:rPr>
      </w:pPr>
      <w:r w:rsidRPr="3AF0B8E9" w:rsidR="00523F78">
        <w:rPr>
          <w:rFonts w:ascii="Times" w:hAnsi="Times" w:eastAsia="Times" w:cs="Times"/>
          <w:color w:val="auto"/>
          <w:sz w:val="24"/>
          <w:szCs w:val="24"/>
          <w:u w:val="none"/>
        </w:rPr>
        <w:t xml:space="preserve"> </w:t>
      </w:r>
    </w:p>
    <w:p w:rsidR="5F9261D5" w:rsidP="3AF0B8E9" w:rsidRDefault="5F9261D5" w14:paraId="52B40941" w14:textId="04B09237">
      <w:pPr>
        <w:pStyle w:val="Normal"/>
        <w:suppressLineNumbers w:val="0"/>
        <w:bidi w:val="0"/>
        <w:spacing w:before="0" w:beforeAutospacing="off" w:after="0" w:afterAutospacing="off" w:line="276" w:lineRule="auto"/>
        <w:ind w:left="0" w:right="0" w:firstLine="20"/>
        <w:jc w:val="left"/>
      </w:pPr>
      <w:r w:rsidRPr="3AF0B8E9" w:rsidR="5F9261D5">
        <w:rPr>
          <w:rFonts w:ascii="Times" w:hAnsi="Times" w:eastAsia="Times" w:cs="Times"/>
          <w:b w:val="1"/>
          <w:bCs w:val="1"/>
          <w:color w:val="auto"/>
          <w:sz w:val="24"/>
          <w:szCs w:val="24"/>
          <w:u w:val="none"/>
        </w:rPr>
        <w:t>Desarrollando un Plan de Acceso Lingüístico</w:t>
      </w:r>
    </w:p>
    <w:p w:rsidR="00E40FCB" w:rsidP="3AF0B8E9" w:rsidRDefault="00523F78" w14:paraId="00000023" w14:textId="4355CFFB">
      <w:pPr>
        <w:pStyle w:val="Normal"/>
        <w:ind w:left="720"/>
        <w:rPr>
          <w:rFonts w:ascii="Times" w:hAnsi="Times" w:eastAsia="Times" w:cs="Times"/>
          <w:color w:val="auto"/>
          <w:sz w:val="24"/>
          <w:szCs w:val="24"/>
          <w:u w:val="none"/>
          <w:lang w:val="en-US"/>
        </w:rPr>
      </w:pPr>
      <w:r w:rsidRPr="3AF0B8E9" w:rsidR="5F9261D5">
        <w:rPr>
          <w:rFonts w:ascii="Times" w:hAnsi="Times" w:eastAsia="Times" w:cs="Times"/>
          <w:color w:val="auto"/>
          <w:sz w:val="24"/>
          <w:szCs w:val="24"/>
          <w:u w:val="none"/>
          <w:lang w:val="en-US"/>
        </w:rPr>
        <w:t xml:space="preserve">El Distrito </w:t>
      </w:r>
      <w:r w:rsidRPr="3AF0B8E9" w:rsidR="5F9261D5">
        <w:rPr>
          <w:rFonts w:ascii="Times" w:hAnsi="Times" w:eastAsia="Times" w:cs="Times"/>
          <w:color w:val="auto"/>
          <w:sz w:val="24"/>
          <w:szCs w:val="24"/>
          <w:u w:val="none"/>
          <w:lang w:val="en-US"/>
        </w:rPr>
        <w:t>desarrollará</w:t>
      </w:r>
      <w:r w:rsidRPr="3AF0B8E9" w:rsidR="5F9261D5">
        <w:rPr>
          <w:rFonts w:ascii="Times" w:hAnsi="Times" w:eastAsia="Times" w:cs="Times"/>
          <w:color w:val="auto"/>
          <w:sz w:val="24"/>
          <w:szCs w:val="24"/>
          <w:u w:val="none"/>
          <w:lang w:val="en-US"/>
        </w:rPr>
        <w:t xml:space="preserve"> un plan de </w:t>
      </w:r>
      <w:r w:rsidRPr="3AF0B8E9" w:rsidR="5F9261D5">
        <w:rPr>
          <w:rFonts w:ascii="Times" w:hAnsi="Times" w:eastAsia="Times" w:cs="Times"/>
          <w:color w:val="auto"/>
          <w:sz w:val="24"/>
          <w:szCs w:val="24"/>
          <w:u w:val="none"/>
          <w:lang w:val="en-US"/>
        </w:rPr>
        <w:t>acceso</w:t>
      </w:r>
      <w:r w:rsidRPr="3AF0B8E9" w:rsidR="5F9261D5">
        <w:rPr>
          <w:rFonts w:ascii="Times" w:hAnsi="Times" w:eastAsia="Times" w:cs="Times"/>
          <w:color w:val="auto"/>
          <w:sz w:val="24"/>
          <w:szCs w:val="24"/>
          <w:u w:val="none"/>
          <w:lang w:val="en-US"/>
        </w:rPr>
        <w:t xml:space="preserve"> </w:t>
      </w:r>
      <w:r w:rsidRPr="3AF0B8E9" w:rsidR="5F9261D5">
        <w:rPr>
          <w:rFonts w:ascii="Times" w:hAnsi="Times" w:eastAsia="Times" w:cs="Times"/>
          <w:color w:val="auto"/>
          <w:sz w:val="24"/>
          <w:szCs w:val="24"/>
          <w:u w:val="none"/>
          <w:lang w:val="en-US"/>
        </w:rPr>
        <w:t>lingüístico</w:t>
      </w:r>
      <w:r w:rsidRPr="3AF0B8E9" w:rsidR="5F9261D5">
        <w:rPr>
          <w:rFonts w:ascii="Times" w:hAnsi="Times" w:eastAsia="Times" w:cs="Times"/>
          <w:color w:val="auto"/>
          <w:sz w:val="24"/>
          <w:szCs w:val="24"/>
          <w:u w:val="none"/>
          <w:lang w:val="en-US"/>
        </w:rPr>
        <w:t xml:space="preserve"> para </w:t>
      </w:r>
      <w:r w:rsidRPr="3AF0B8E9" w:rsidR="5F9261D5">
        <w:rPr>
          <w:rFonts w:ascii="Times" w:hAnsi="Times" w:eastAsia="Times" w:cs="Times"/>
          <w:color w:val="auto"/>
          <w:sz w:val="24"/>
          <w:szCs w:val="24"/>
          <w:u w:val="none"/>
          <w:lang w:val="en-US"/>
        </w:rPr>
        <w:t>asegurar</w:t>
      </w:r>
      <w:r w:rsidRPr="3AF0B8E9" w:rsidR="5F9261D5">
        <w:rPr>
          <w:rFonts w:ascii="Times" w:hAnsi="Times" w:eastAsia="Times" w:cs="Times"/>
          <w:color w:val="auto"/>
          <w:sz w:val="24"/>
          <w:szCs w:val="24"/>
          <w:u w:val="none"/>
          <w:lang w:val="en-US"/>
        </w:rPr>
        <w:t xml:space="preserve"> que </w:t>
      </w:r>
      <w:r w:rsidRPr="3AF0B8E9" w:rsidR="5F9261D5">
        <w:rPr>
          <w:rFonts w:ascii="Times" w:hAnsi="Times" w:eastAsia="Times" w:cs="Times"/>
          <w:color w:val="auto"/>
          <w:sz w:val="24"/>
          <w:szCs w:val="24"/>
          <w:u w:val="none"/>
          <w:lang w:val="en-US"/>
        </w:rPr>
        <w:t>el</w:t>
      </w:r>
      <w:r w:rsidRPr="3AF0B8E9" w:rsidR="5F9261D5">
        <w:rPr>
          <w:rFonts w:ascii="Times" w:hAnsi="Times" w:eastAsia="Times" w:cs="Times"/>
          <w:color w:val="auto"/>
          <w:sz w:val="24"/>
          <w:szCs w:val="24"/>
          <w:u w:val="none"/>
          <w:lang w:val="en-US"/>
        </w:rPr>
        <w:t xml:space="preserve"> </w:t>
      </w:r>
      <w:r w:rsidRPr="3AF0B8E9" w:rsidR="5F9261D5">
        <w:rPr>
          <w:rFonts w:ascii="Times" w:hAnsi="Times" w:eastAsia="Times" w:cs="Times"/>
          <w:color w:val="auto"/>
          <w:sz w:val="24"/>
          <w:szCs w:val="24"/>
          <w:u w:val="none"/>
          <w:lang w:val="en-US"/>
        </w:rPr>
        <w:t>distrito</w:t>
      </w:r>
      <w:r w:rsidRPr="3AF0B8E9" w:rsidR="5F9261D5">
        <w:rPr>
          <w:rFonts w:ascii="Times" w:hAnsi="Times" w:eastAsia="Times" w:cs="Times"/>
          <w:color w:val="auto"/>
          <w:sz w:val="24"/>
          <w:szCs w:val="24"/>
          <w:u w:val="none"/>
          <w:lang w:val="en-US"/>
        </w:rPr>
        <w:t xml:space="preserve"> </w:t>
      </w:r>
      <w:r w:rsidRPr="3AF0B8E9" w:rsidR="5F9261D5">
        <w:rPr>
          <w:rFonts w:ascii="Times" w:hAnsi="Times" w:eastAsia="Times" w:cs="Times"/>
          <w:color w:val="auto"/>
          <w:sz w:val="24"/>
          <w:szCs w:val="24"/>
          <w:u w:val="none"/>
          <w:lang w:val="en-US"/>
        </w:rPr>
        <w:t>confrme</w:t>
      </w:r>
      <w:r w:rsidRPr="3AF0B8E9" w:rsidR="5F9261D5">
        <w:rPr>
          <w:rFonts w:ascii="Times" w:hAnsi="Times" w:eastAsia="Times" w:cs="Times"/>
          <w:color w:val="auto"/>
          <w:sz w:val="24"/>
          <w:szCs w:val="24"/>
          <w:u w:val="none"/>
          <w:lang w:val="en-US"/>
        </w:rPr>
        <w:t xml:space="preserve"> con la </w:t>
      </w:r>
      <w:r w:rsidRPr="3AF0B8E9" w:rsidR="55A429BC">
        <w:rPr>
          <w:rFonts w:ascii="Times" w:hAnsi="Times" w:eastAsia="Times" w:cs="Times"/>
          <w:color w:val="auto"/>
          <w:sz w:val="24"/>
          <w:szCs w:val="24"/>
          <w:u w:val="none"/>
        </w:rPr>
        <w:t>política</w:t>
      </w:r>
      <w:r w:rsidRPr="3AF0B8E9" w:rsidR="55A429BC">
        <w:rPr>
          <w:rFonts w:ascii="Times" w:hAnsi="Times" w:eastAsia="Times" w:cs="Times"/>
          <w:color w:val="auto"/>
          <w:sz w:val="24"/>
          <w:szCs w:val="24"/>
          <w:u w:val="none"/>
          <w:lang w:val="en-US"/>
        </w:rPr>
        <w:t xml:space="preserve"> de </w:t>
      </w:r>
      <w:r w:rsidRPr="3AF0B8E9" w:rsidR="55A429BC">
        <w:rPr>
          <w:rFonts w:ascii="Times" w:hAnsi="Times" w:eastAsia="Times" w:cs="Times"/>
          <w:color w:val="auto"/>
          <w:sz w:val="24"/>
          <w:szCs w:val="24"/>
          <w:u w:val="none"/>
          <w:lang w:val="en-US"/>
        </w:rPr>
        <w:t>acceso</w:t>
      </w:r>
      <w:r w:rsidRPr="3AF0B8E9" w:rsidR="55A429BC">
        <w:rPr>
          <w:rFonts w:ascii="Times" w:hAnsi="Times" w:eastAsia="Times" w:cs="Times"/>
          <w:color w:val="auto"/>
          <w:sz w:val="24"/>
          <w:szCs w:val="24"/>
          <w:u w:val="none"/>
          <w:lang w:val="en-US"/>
        </w:rPr>
        <w:t xml:space="preserve"> </w:t>
      </w:r>
      <w:r w:rsidRPr="3AF0B8E9" w:rsidR="55A429BC">
        <w:rPr>
          <w:rFonts w:ascii="Times" w:hAnsi="Times" w:eastAsia="Times" w:cs="Times"/>
          <w:color w:val="auto"/>
          <w:sz w:val="24"/>
          <w:szCs w:val="24"/>
          <w:u w:val="none"/>
          <w:lang w:val="en-US"/>
        </w:rPr>
        <w:t>lingüístico</w:t>
      </w:r>
      <w:r w:rsidRPr="3AF0B8E9" w:rsidR="55A429BC">
        <w:rPr>
          <w:rFonts w:ascii="Times" w:hAnsi="Times" w:eastAsia="Times" w:cs="Times"/>
          <w:color w:val="auto"/>
          <w:sz w:val="24"/>
          <w:szCs w:val="24"/>
          <w:u w:val="none"/>
          <w:lang w:val="en-US"/>
        </w:rPr>
        <w:t xml:space="preserve"> </w:t>
      </w:r>
      <w:r w:rsidRPr="3AF0B8E9" w:rsidR="55A429BC">
        <w:rPr>
          <w:rFonts w:ascii="Times" w:hAnsi="Times" w:eastAsia="Times" w:cs="Times"/>
          <w:color w:val="auto"/>
          <w:sz w:val="24"/>
          <w:szCs w:val="24"/>
          <w:u w:val="none"/>
          <w:lang w:val="en-US"/>
        </w:rPr>
        <w:t>adoptado</w:t>
      </w:r>
      <w:r w:rsidRPr="3AF0B8E9" w:rsidR="55A429BC">
        <w:rPr>
          <w:rFonts w:ascii="Times" w:hAnsi="Times" w:eastAsia="Times" w:cs="Times"/>
          <w:color w:val="auto"/>
          <w:sz w:val="24"/>
          <w:szCs w:val="24"/>
          <w:u w:val="none"/>
          <w:lang w:val="en-US"/>
        </w:rPr>
        <w:t xml:space="preserve"> </w:t>
      </w:r>
      <w:r w:rsidRPr="3AF0B8E9" w:rsidR="55A429BC">
        <w:rPr>
          <w:rFonts w:ascii="Times" w:hAnsi="Times" w:eastAsia="Times" w:cs="Times"/>
          <w:color w:val="auto"/>
          <w:sz w:val="24"/>
          <w:szCs w:val="24"/>
          <w:u w:val="none"/>
          <w:lang w:val="en-US"/>
        </w:rPr>
        <w:t>por</w:t>
      </w:r>
      <w:r w:rsidRPr="3AF0B8E9" w:rsidR="55A429BC">
        <w:rPr>
          <w:rFonts w:ascii="Times" w:hAnsi="Times" w:eastAsia="Times" w:cs="Times"/>
          <w:color w:val="auto"/>
          <w:sz w:val="24"/>
          <w:szCs w:val="24"/>
          <w:u w:val="none"/>
          <w:lang w:val="en-US"/>
        </w:rPr>
        <w:t xml:space="preserve"> </w:t>
      </w:r>
      <w:r w:rsidRPr="3AF0B8E9" w:rsidR="55A429BC">
        <w:rPr>
          <w:rFonts w:ascii="Times" w:hAnsi="Times" w:eastAsia="Times" w:cs="Times"/>
          <w:color w:val="auto"/>
          <w:sz w:val="24"/>
          <w:szCs w:val="24"/>
          <w:u w:val="none"/>
          <w:lang w:val="en-US"/>
        </w:rPr>
        <w:t>el</w:t>
      </w:r>
      <w:r w:rsidRPr="3AF0B8E9" w:rsidR="55A429BC">
        <w:rPr>
          <w:rFonts w:ascii="Times" w:hAnsi="Times" w:eastAsia="Times" w:cs="Times"/>
          <w:color w:val="auto"/>
          <w:sz w:val="24"/>
          <w:szCs w:val="24"/>
          <w:u w:val="none"/>
          <w:lang w:val="en-US"/>
        </w:rPr>
        <w:t xml:space="preserve"> </w:t>
      </w:r>
      <w:r w:rsidRPr="3AF0B8E9" w:rsidR="55A429BC">
        <w:rPr>
          <w:rFonts w:ascii="Times" w:hAnsi="Times" w:eastAsia="Times" w:cs="Times"/>
          <w:color w:val="auto"/>
          <w:sz w:val="24"/>
          <w:szCs w:val="24"/>
          <w:u w:val="none"/>
          <w:lang w:val="en-US"/>
        </w:rPr>
        <w:t>consejo</w:t>
      </w:r>
      <w:r w:rsidRPr="3AF0B8E9" w:rsidR="55A429BC">
        <w:rPr>
          <w:rFonts w:ascii="Times" w:hAnsi="Times" w:eastAsia="Times" w:cs="Times"/>
          <w:color w:val="auto"/>
          <w:sz w:val="24"/>
          <w:szCs w:val="24"/>
          <w:u w:val="none"/>
          <w:lang w:val="en-US"/>
        </w:rPr>
        <w:t xml:space="preserve"> y </w:t>
      </w:r>
      <w:r w:rsidRPr="3AF0B8E9" w:rsidR="55A429BC">
        <w:rPr>
          <w:rFonts w:ascii="Times" w:hAnsi="Times" w:eastAsia="Times" w:cs="Times"/>
          <w:color w:val="auto"/>
          <w:sz w:val="24"/>
          <w:szCs w:val="24"/>
          <w:u w:val="none"/>
          <w:lang w:val="en-US"/>
        </w:rPr>
        <w:t>todos</w:t>
      </w:r>
      <w:r w:rsidRPr="3AF0B8E9" w:rsidR="55A429BC">
        <w:rPr>
          <w:rFonts w:ascii="Times" w:hAnsi="Times" w:eastAsia="Times" w:cs="Times"/>
          <w:color w:val="auto"/>
          <w:sz w:val="24"/>
          <w:szCs w:val="24"/>
          <w:u w:val="none"/>
          <w:lang w:val="en-US"/>
        </w:rPr>
        <w:t xml:space="preserve"> </w:t>
      </w:r>
      <w:r w:rsidRPr="3AF0B8E9" w:rsidR="55A429BC">
        <w:rPr>
          <w:rFonts w:ascii="Times" w:hAnsi="Times" w:eastAsia="Times" w:cs="Times"/>
          <w:color w:val="auto"/>
          <w:sz w:val="24"/>
          <w:szCs w:val="24"/>
          <w:u w:val="none"/>
          <w:lang w:val="en-US"/>
        </w:rPr>
        <w:t>los</w:t>
      </w:r>
      <w:r w:rsidRPr="3AF0B8E9" w:rsidR="55A429BC">
        <w:rPr>
          <w:rFonts w:ascii="Times" w:hAnsi="Times" w:eastAsia="Times" w:cs="Times"/>
          <w:color w:val="auto"/>
          <w:sz w:val="24"/>
          <w:szCs w:val="24"/>
          <w:u w:val="none"/>
          <w:lang w:val="en-US"/>
        </w:rPr>
        <w:t xml:space="preserve"> </w:t>
      </w:r>
      <w:r w:rsidRPr="3AF0B8E9" w:rsidR="690C4C16">
        <w:rPr>
          <w:rFonts w:ascii="Times" w:hAnsi="Times" w:eastAsia="Times" w:cs="Times"/>
          <w:color w:val="auto"/>
          <w:sz w:val="24"/>
          <w:szCs w:val="24"/>
          <w:u w:val="none"/>
          <w:lang w:val="en-US"/>
        </w:rPr>
        <w:t>demás</w:t>
      </w:r>
      <w:r w:rsidRPr="3AF0B8E9" w:rsidR="690C4C16">
        <w:rPr>
          <w:rFonts w:ascii="Times" w:hAnsi="Times" w:eastAsia="Times" w:cs="Times"/>
          <w:color w:val="auto"/>
          <w:sz w:val="24"/>
          <w:szCs w:val="24"/>
          <w:u w:val="none"/>
          <w:lang w:val="en-US"/>
        </w:rPr>
        <w:t xml:space="preserve"> </w:t>
      </w:r>
      <w:r w:rsidRPr="3AF0B8E9" w:rsidR="55A429BC">
        <w:rPr>
          <w:rFonts w:ascii="Times" w:hAnsi="Times" w:eastAsia="Times" w:cs="Times"/>
          <w:color w:val="auto"/>
          <w:sz w:val="24"/>
          <w:szCs w:val="24"/>
          <w:u w:val="none"/>
          <w:lang w:val="en-US"/>
        </w:rPr>
        <w:t>requisitos</w:t>
      </w:r>
      <w:r w:rsidRPr="3AF0B8E9" w:rsidR="55A429BC">
        <w:rPr>
          <w:rFonts w:ascii="Times" w:hAnsi="Times" w:eastAsia="Times" w:cs="Times"/>
          <w:color w:val="auto"/>
          <w:sz w:val="24"/>
          <w:szCs w:val="24"/>
          <w:u w:val="none"/>
          <w:lang w:val="en-US"/>
        </w:rPr>
        <w:t xml:space="preserve"> de </w:t>
      </w:r>
      <w:r w:rsidRPr="3AF0B8E9" w:rsidR="55A429BC">
        <w:rPr>
          <w:rFonts w:ascii="Times" w:hAnsi="Times" w:eastAsia="Times" w:cs="Times"/>
          <w:color w:val="auto"/>
          <w:sz w:val="24"/>
          <w:szCs w:val="24"/>
          <w:u w:val="none"/>
          <w:lang w:val="en-US"/>
        </w:rPr>
        <w:t>acceso</w:t>
      </w:r>
      <w:r w:rsidRPr="3AF0B8E9" w:rsidR="55A429BC">
        <w:rPr>
          <w:rFonts w:ascii="Times" w:hAnsi="Times" w:eastAsia="Times" w:cs="Times"/>
          <w:color w:val="auto"/>
          <w:sz w:val="24"/>
          <w:szCs w:val="24"/>
          <w:u w:val="none"/>
          <w:lang w:val="en-US"/>
        </w:rPr>
        <w:t xml:space="preserve"> </w:t>
      </w:r>
      <w:r w:rsidRPr="3AF0B8E9" w:rsidR="55A429BC">
        <w:rPr>
          <w:rFonts w:ascii="Times" w:hAnsi="Times" w:eastAsia="Times" w:cs="Times"/>
          <w:color w:val="auto"/>
          <w:sz w:val="24"/>
          <w:szCs w:val="24"/>
          <w:u w:val="none"/>
          <w:lang w:val="en-US"/>
        </w:rPr>
        <w:t>lingüístico</w:t>
      </w:r>
      <w:r w:rsidRPr="3AF0B8E9" w:rsidR="55A429BC">
        <w:rPr>
          <w:rFonts w:ascii="Times" w:hAnsi="Times" w:eastAsia="Times" w:cs="Times"/>
          <w:color w:val="auto"/>
          <w:sz w:val="24"/>
          <w:szCs w:val="24"/>
          <w:u w:val="none"/>
          <w:lang w:val="en-US"/>
        </w:rPr>
        <w:t xml:space="preserve">. </w:t>
      </w:r>
      <w:r w:rsidRPr="3AF0B8E9" w:rsidR="6EBD70BD">
        <w:rPr>
          <w:rFonts w:ascii="Times" w:hAnsi="Times" w:eastAsia="Times" w:cs="Times"/>
          <w:color w:val="auto"/>
          <w:sz w:val="24"/>
          <w:szCs w:val="24"/>
          <w:u w:val="none"/>
          <w:lang w:val="en-US"/>
        </w:rPr>
        <w:t xml:space="preserve">El plan de </w:t>
      </w:r>
      <w:r w:rsidRPr="3AF0B8E9" w:rsidR="6EBD70BD">
        <w:rPr>
          <w:rFonts w:ascii="Times" w:hAnsi="Times" w:eastAsia="Times" w:cs="Times"/>
          <w:color w:val="auto"/>
          <w:sz w:val="24"/>
          <w:szCs w:val="24"/>
          <w:u w:val="none"/>
          <w:lang w:val="en-US"/>
        </w:rPr>
        <w:t>acceso</w:t>
      </w:r>
      <w:r w:rsidRPr="3AF0B8E9" w:rsidR="6EBD70BD">
        <w:rPr>
          <w:rFonts w:ascii="Times" w:hAnsi="Times" w:eastAsia="Times" w:cs="Times"/>
          <w:color w:val="auto"/>
          <w:sz w:val="24"/>
          <w:szCs w:val="24"/>
          <w:u w:val="none"/>
          <w:lang w:val="en-US"/>
        </w:rPr>
        <w:t xml:space="preserve"> </w:t>
      </w:r>
      <w:r w:rsidRPr="3AF0B8E9" w:rsidR="6EBD70BD">
        <w:rPr>
          <w:rFonts w:ascii="Times" w:hAnsi="Times" w:eastAsia="Times" w:cs="Times"/>
          <w:color w:val="auto"/>
          <w:sz w:val="24"/>
          <w:szCs w:val="24"/>
          <w:u w:val="none"/>
          <w:lang w:val="en-US"/>
        </w:rPr>
        <w:t>lingüístico</w:t>
      </w:r>
      <w:r w:rsidRPr="3AF0B8E9" w:rsidR="6EBD70BD">
        <w:rPr>
          <w:rFonts w:ascii="Times" w:hAnsi="Times" w:eastAsia="Times" w:cs="Times"/>
          <w:color w:val="auto"/>
          <w:sz w:val="24"/>
          <w:szCs w:val="24"/>
          <w:u w:val="none"/>
          <w:lang w:val="en-US"/>
        </w:rPr>
        <w:t xml:space="preserve"> </w:t>
      </w:r>
      <w:r w:rsidRPr="3AF0B8E9" w:rsidR="6EBD70BD">
        <w:rPr>
          <w:rFonts w:ascii="Times" w:hAnsi="Times" w:eastAsia="Times" w:cs="Times"/>
          <w:color w:val="auto"/>
          <w:sz w:val="24"/>
          <w:szCs w:val="24"/>
          <w:u w:val="none"/>
          <w:lang w:val="en-US"/>
        </w:rPr>
        <w:t>establecerá</w:t>
      </w:r>
      <w:r w:rsidRPr="3AF0B8E9" w:rsidR="6EBD70BD">
        <w:rPr>
          <w:rFonts w:ascii="Times" w:hAnsi="Times" w:eastAsia="Times" w:cs="Times"/>
          <w:color w:val="auto"/>
          <w:sz w:val="24"/>
          <w:szCs w:val="24"/>
          <w:u w:val="none"/>
          <w:lang w:val="en-US"/>
        </w:rPr>
        <w:t xml:space="preserve"> lo </w:t>
      </w:r>
      <w:r w:rsidRPr="3AF0B8E9" w:rsidR="6EBD70BD">
        <w:rPr>
          <w:rFonts w:ascii="Times" w:hAnsi="Times" w:eastAsia="Times" w:cs="Times"/>
          <w:color w:val="auto"/>
          <w:sz w:val="24"/>
          <w:szCs w:val="24"/>
          <w:u w:val="none"/>
          <w:lang w:val="en-US"/>
        </w:rPr>
        <w:t>siguiente</w:t>
      </w:r>
      <w:r w:rsidRPr="3AF0B8E9" w:rsidR="00523F78">
        <w:rPr>
          <w:rFonts w:ascii="Times" w:hAnsi="Times" w:eastAsia="Times" w:cs="Times"/>
          <w:color w:val="auto"/>
          <w:sz w:val="24"/>
          <w:szCs w:val="24"/>
          <w:u w:val="none"/>
          <w:lang w:val="en-US"/>
        </w:rPr>
        <w:t>:</w:t>
      </w:r>
    </w:p>
    <w:p w:rsidR="00523F78" w:rsidP="3AF0B8E9" w:rsidRDefault="00523F78" w14:paraId="5C7614DF" w14:textId="106D73D0">
      <w:pPr>
        <w:ind w:left="1560"/>
        <w:rPr>
          <w:rFonts w:ascii="Times" w:hAnsi="Times" w:eastAsia="Times" w:cs="Times"/>
          <w:color w:val="auto"/>
          <w:sz w:val="24"/>
          <w:szCs w:val="24"/>
          <w:u w:val="none"/>
        </w:rPr>
      </w:pPr>
      <w:r w:rsidRPr="3AF0B8E9" w:rsidR="00523F78">
        <w:rPr>
          <w:rFonts w:ascii="Times" w:hAnsi="Times" w:eastAsia="Times" w:cs="Times"/>
          <w:color w:val="auto"/>
          <w:sz w:val="24"/>
          <w:szCs w:val="24"/>
          <w:u w:val="none"/>
        </w:rPr>
        <w:t xml:space="preserve">·   </w:t>
      </w:r>
      <w:r>
        <w:tab/>
      </w:r>
      <w:r w:rsidRPr="3AF0B8E9" w:rsidR="0B626B0C">
        <w:rPr>
          <w:rFonts w:ascii="Times" w:hAnsi="Times" w:eastAsia="Times" w:cs="Times"/>
          <w:color w:val="auto"/>
          <w:sz w:val="24"/>
          <w:szCs w:val="24"/>
          <w:u w:val="none"/>
        </w:rPr>
        <w:t>Quién es responsable por la aplicación del plan, incluidos los administradores a nivel de distrito, grupos de trabajo, comités u otro personal del distrito y de la escuela que será responsable de supervisar el trabajo de acceso lingüístico en el distrito y las escuelas, desarrollar y modificar el plan de acceso lingüístico, establecer y aplicar procedimientos operativos (por ejemplo, cómo puede acceder el personal a los servicios de interpretación y traducción), y supervisar y evaluar la eficacia del plan y los servicios de acceso lingüístico del distrito.</w:t>
      </w:r>
    </w:p>
    <w:p w:rsidR="00523F78" w:rsidP="3AF0B8E9" w:rsidRDefault="00523F78" w14:paraId="7FE79C86" w14:textId="06859C8F">
      <w:pPr>
        <w:ind w:left="1560"/>
        <w:rPr>
          <w:rFonts w:ascii="Times" w:hAnsi="Times" w:eastAsia="Times" w:cs="Times"/>
          <w:color w:val="auto"/>
          <w:sz w:val="24"/>
          <w:szCs w:val="24"/>
          <w:u w:val="none"/>
        </w:rPr>
      </w:pPr>
      <w:r w:rsidRPr="3AF0B8E9" w:rsidR="00523F78">
        <w:rPr>
          <w:rFonts w:ascii="Times" w:hAnsi="Times" w:eastAsia="Times" w:cs="Times"/>
          <w:color w:val="auto"/>
          <w:sz w:val="24"/>
          <w:szCs w:val="24"/>
          <w:u w:val="none"/>
        </w:rPr>
        <w:t xml:space="preserve">·   </w:t>
      </w:r>
      <w:r>
        <w:tab/>
      </w:r>
      <w:r w:rsidRPr="3AF0B8E9" w:rsidR="235D2277">
        <w:rPr>
          <w:rFonts w:ascii="Times" w:hAnsi="Times" w:eastAsia="Times" w:cs="Times"/>
          <w:color w:val="auto"/>
          <w:sz w:val="24"/>
          <w:szCs w:val="24"/>
          <w:u w:val="none"/>
        </w:rPr>
        <w:t>Formación del personal sobre la política, el procedimiento y el plan de acceso lingüístico del distrito, incluida la frecuencia, el plan de estudios y el personal seleccionado que participará en la formación.</w:t>
      </w:r>
    </w:p>
    <w:p w:rsidR="00523F78" w:rsidP="3AF0B8E9" w:rsidRDefault="00523F78" w14:paraId="65867284" w14:textId="4E9E764F">
      <w:pPr>
        <w:ind w:left="1560"/>
        <w:rPr>
          <w:rFonts w:ascii="Times" w:hAnsi="Times" w:eastAsia="Times" w:cs="Times"/>
          <w:color w:val="auto"/>
          <w:sz w:val="24"/>
          <w:szCs w:val="24"/>
          <w:u w:val="none"/>
        </w:rPr>
      </w:pPr>
      <w:r w:rsidRPr="3AF0B8E9" w:rsidR="00523F78">
        <w:rPr>
          <w:rFonts w:ascii="Times" w:hAnsi="Times" w:eastAsia="Times" w:cs="Times"/>
          <w:color w:val="auto"/>
          <w:sz w:val="24"/>
          <w:szCs w:val="24"/>
          <w:u w:val="none"/>
        </w:rPr>
        <w:t xml:space="preserve">·   </w:t>
      </w:r>
      <w:r>
        <w:tab/>
      </w:r>
      <w:r w:rsidRPr="3AF0B8E9" w:rsidR="44695B9A">
        <w:rPr>
          <w:rFonts w:ascii="Times" w:hAnsi="Times" w:eastAsia="Times" w:cs="Times"/>
          <w:color w:val="auto"/>
          <w:sz w:val="24"/>
          <w:szCs w:val="24"/>
          <w:u w:val="none"/>
        </w:rPr>
        <w:t>Identificación de las necesidades de acceso lingüístico en el distrito y de los servicios que se prestarán. El plan incluirá una lista de los idiomas en los que se comunican los alumnos, los padres y las familias, así como la prevalencia de dichos idiomas. El plan también identificará los idiomas del distrito a los que deben traducirse regularmente las publicaciones vitales, de acuerdo con este procedimiento.</w:t>
      </w:r>
    </w:p>
    <w:p w:rsidR="00523F78" w:rsidP="3AF0B8E9" w:rsidRDefault="00523F78" w14:paraId="26C68D23" w14:textId="0294C6ED">
      <w:pPr>
        <w:ind w:left="1560"/>
        <w:rPr>
          <w:rFonts w:ascii="Times" w:hAnsi="Times" w:eastAsia="Times" w:cs="Times"/>
          <w:color w:val="auto"/>
          <w:sz w:val="24"/>
          <w:szCs w:val="24"/>
          <w:u w:val="none"/>
        </w:rPr>
      </w:pPr>
      <w:r w:rsidRPr="3AF0B8E9" w:rsidR="00523F78">
        <w:rPr>
          <w:rFonts w:ascii="Times" w:hAnsi="Times" w:eastAsia="Times" w:cs="Times"/>
          <w:color w:val="auto"/>
          <w:sz w:val="24"/>
          <w:szCs w:val="24"/>
          <w:u w:val="none"/>
        </w:rPr>
        <w:t xml:space="preserve">·   </w:t>
      </w:r>
      <w:r>
        <w:tab/>
      </w:r>
      <w:r w:rsidRPr="3AF0B8E9" w:rsidR="20C4F897">
        <w:rPr>
          <w:rFonts w:ascii="Times" w:hAnsi="Times" w:eastAsia="Times" w:cs="Times"/>
          <w:color w:val="auto"/>
          <w:sz w:val="24"/>
          <w:szCs w:val="24"/>
          <w:u w:val="none"/>
        </w:rPr>
        <w:t xml:space="preserve">Cómo realizará el Distrito el acercamiento a los padres y comunidades con necesidades de asistencia lingüística y las acciones necesarias para implantar un sistema eficaz de recogida de </w:t>
      </w:r>
      <w:r w:rsidRPr="3AF0B8E9" w:rsidR="20C4F897">
        <w:rPr>
          <w:rFonts w:ascii="Times" w:hAnsi="Times" w:eastAsia="Times" w:cs="Times"/>
          <w:color w:val="auto"/>
          <w:sz w:val="24"/>
          <w:szCs w:val="24"/>
          <w:u w:val="none"/>
        </w:rPr>
        <w:t>comentarios</w:t>
      </w:r>
      <w:r w:rsidRPr="3AF0B8E9" w:rsidR="20C4F897">
        <w:rPr>
          <w:rFonts w:ascii="Times" w:hAnsi="Times" w:eastAsia="Times" w:cs="Times"/>
          <w:color w:val="auto"/>
          <w:sz w:val="24"/>
          <w:szCs w:val="24"/>
          <w:u w:val="none"/>
        </w:rPr>
        <w:t>.</w:t>
      </w:r>
    </w:p>
    <w:p w:rsidR="00523F78" w:rsidP="3AF0B8E9" w:rsidRDefault="00523F78" w14:paraId="5FD51CEF" w14:textId="79198717">
      <w:pPr>
        <w:ind w:left="1560"/>
        <w:rPr>
          <w:rFonts w:ascii="Times" w:hAnsi="Times" w:eastAsia="Times" w:cs="Times"/>
          <w:color w:val="auto"/>
          <w:sz w:val="24"/>
          <w:szCs w:val="24"/>
          <w:u w:val="none"/>
        </w:rPr>
      </w:pPr>
      <w:r w:rsidRPr="3AF0B8E9" w:rsidR="00523F78">
        <w:rPr>
          <w:rFonts w:ascii="Times" w:hAnsi="Times" w:eastAsia="Times" w:cs="Times"/>
          <w:color w:val="auto"/>
          <w:sz w:val="24"/>
          <w:szCs w:val="24"/>
          <w:u w:val="none"/>
        </w:rPr>
        <w:t xml:space="preserve">·   </w:t>
      </w:r>
      <w:r>
        <w:tab/>
      </w:r>
      <w:r w:rsidRPr="3AF0B8E9" w:rsidR="5AB90230">
        <w:rPr>
          <w:rFonts w:ascii="Times" w:hAnsi="Times" w:eastAsia="Times" w:cs="Times"/>
          <w:color w:val="auto"/>
          <w:sz w:val="24"/>
          <w:szCs w:val="24"/>
          <w:u w:val="none"/>
        </w:rPr>
        <w:t>Qué recursos se asignarán a la prestación de servicios de acceso lingüístico.</w:t>
      </w:r>
    </w:p>
    <w:p w:rsidR="00E40FCB" w:rsidP="3FD19113" w:rsidRDefault="00523F78" w14:paraId="00000029" w14:textId="45AE34D0">
      <w:pPr>
        <w:ind w:left="1560"/>
        <w:rPr>
          <w:rFonts w:ascii="Times" w:hAnsi="Times" w:eastAsia="Times" w:cs="Times"/>
          <w:color w:val="auto"/>
          <w:sz w:val="24"/>
          <w:szCs w:val="24"/>
          <w:u w:val="none"/>
          <w:lang w:val="en-US"/>
        </w:rPr>
      </w:pPr>
      <w:r w:rsidRPr="3AF0B8E9" w:rsidR="00523F78">
        <w:rPr>
          <w:rFonts w:ascii="Times" w:hAnsi="Times" w:eastAsia="Times" w:cs="Times"/>
          <w:color w:val="auto"/>
          <w:sz w:val="24"/>
          <w:szCs w:val="24"/>
          <w:u w:val="none"/>
        </w:rPr>
        <w:t xml:space="preserve">·   </w:t>
      </w:r>
      <w:r>
        <w:tab/>
      </w:r>
      <w:r w:rsidRPr="3AF0B8E9" w:rsidR="33D51529">
        <w:rPr>
          <w:rFonts w:ascii="Times" w:hAnsi="Times" w:eastAsia="Times" w:cs="Times"/>
          <w:color w:val="auto"/>
          <w:sz w:val="24"/>
          <w:szCs w:val="24"/>
          <w:u w:val="none"/>
        </w:rPr>
        <w:t xml:space="preserve">Una descripción del </w:t>
      </w:r>
      <w:r w:rsidRPr="3AF0B8E9" w:rsidR="33D51529">
        <w:rPr>
          <w:rFonts w:ascii="Times" w:hAnsi="Times" w:eastAsia="Times" w:cs="Times"/>
          <w:color w:val="auto"/>
          <w:sz w:val="24"/>
          <w:szCs w:val="24"/>
          <w:u w:val="none"/>
        </w:rPr>
        <w:t>calendario</w:t>
      </w:r>
      <w:r w:rsidRPr="3AF0B8E9" w:rsidR="33D51529">
        <w:rPr>
          <w:rFonts w:ascii="Times" w:hAnsi="Times" w:eastAsia="Times" w:cs="Times"/>
          <w:color w:val="auto"/>
          <w:sz w:val="24"/>
          <w:szCs w:val="24"/>
          <w:u w:val="none"/>
        </w:rPr>
        <w:t xml:space="preserve">, los objetivos y </w:t>
      </w:r>
      <w:r w:rsidRPr="3AF0B8E9" w:rsidR="33D51529">
        <w:rPr>
          <w:rFonts w:ascii="Times" w:hAnsi="Times" w:eastAsia="Times" w:cs="Times"/>
          <w:color w:val="auto"/>
          <w:sz w:val="24"/>
          <w:szCs w:val="24"/>
          <w:u w:val="none"/>
        </w:rPr>
        <w:t>los puntos de referencia</w:t>
      </w:r>
      <w:r w:rsidRPr="3AF0B8E9" w:rsidR="33D51529">
        <w:rPr>
          <w:rFonts w:ascii="Times" w:hAnsi="Times" w:eastAsia="Times" w:cs="Times"/>
          <w:color w:val="auto"/>
          <w:sz w:val="24"/>
          <w:szCs w:val="24"/>
          <w:u w:val="none"/>
        </w:rPr>
        <w:t xml:space="preserve"> del trabajo que se va a realizar.</w:t>
      </w:r>
    </w:p>
    <w:p w:rsidR="00E40FCB" w:rsidP="3FD19113" w:rsidRDefault="00523F78" w14:paraId="0000002A" w14:textId="5C3D5D33">
      <w:pPr>
        <w:ind w:left="1560"/>
        <w:rPr>
          <w:rFonts w:ascii="Times" w:hAnsi="Times" w:eastAsia="Times" w:cs="Times"/>
          <w:color w:val="auto"/>
          <w:sz w:val="24"/>
          <w:szCs w:val="24"/>
          <w:u w:val="none"/>
          <w:lang w:val="en-US"/>
        </w:rPr>
      </w:pPr>
      <w:r w:rsidRPr="3AF0B8E9" w:rsidR="00523F78">
        <w:rPr>
          <w:rFonts w:ascii="Times" w:hAnsi="Times" w:eastAsia="Times" w:cs="Times"/>
          <w:color w:val="auto"/>
          <w:sz w:val="24"/>
          <w:szCs w:val="24"/>
          <w:u w:val="none"/>
        </w:rPr>
        <w:t xml:space="preserve">·   </w:t>
      </w:r>
      <w:r>
        <w:tab/>
      </w:r>
      <w:r w:rsidRPr="3AF0B8E9" w:rsidR="35D613D1">
        <w:rPr>
          <w:rFonts w:ascii="Times" w:hAnsi="Times" w:eastAsia="Times" w:cs="Times"/>
          <w:color w:val="auto"/>
          <w:sz w:val="24"/>
          <w:szCs w:val="24"/>
          <w:u w:val="none"/>
        </w:rPr>
        <w:t>El enfoque del Distrito para supervisar y evaluar la eficacia del plan y los servicios de acceso lingüístico del Distrito, y el proceso del Distrito para modificar el plan de acceso lingüístico y los procedimientos operativos en respuesta a</w:t>
      </w:r>
      <w:r w:rsidRPr="3AF0B8E9" w:rsidR="35D613D1">
        <w:rPr>
          <w:rFonts w:ascii="Times" w:hAnsi="Times" w:eastAsia="Times" w:cs="Times"/>
          <w:color w:val="auto"/>
          <w:sz w:val="24"/>
          <w:szCs w:val="24"/>
          <w:u w:val="none"/>
        </w:rPr>
        <w:t xml:space="preserve"> </w:t>
      </w:r>
      <w:r w:rsidRPr="3AF0B8E9" w:rsidR="35D613D1">
        <w:rPr>
          <w:rFonts w:ascii="Times" w:hAnsi="Times" w:eastAsia="Times" w:cs="Times"/>
          <w:color w:val="auto"/>
          <w:sz w:val="24"/>
          <w:szCs w:val="24"/>
          <w:u w:val="none"/>
        </w:rPr>
        <w:t>los comentarios de la comunidad y los padres</w:t>
      </w:r>
      <w:r w:rsidRPr="3AF0B8E9" w:rsidR="35D613D1">
        <w:rPr>
          <w:rFonts w:ascii="Times" w:hAnsi="Times" w:eastAsia="Times" w:cs="Times"/>
          <w:color w:val="auto"/>
          <w:sz w:val="24"/>
          <w:szCs w:val="24"/>
          <w:u w:val="none"/>
        </w:rPr>
        <w:t xml:space="preserve"> y </w:t>
      </w:r>
      <w:r w:rsidRPr="3AF0B8E9" w:rsidR="35D613D1">
        <w:rPr>
          <w:rFonts w:ascii="Times" w:hAnsi="Times" w:eastAsia="Times" w:cs="Times"/>
          <w:color w:val="auto"/>
          <w:sz w:val="24"/>
          <w:szCs w:val="24"/>
          <w:u w:val="none"/>
        </w:rPr>
        <w:t>los cambios en las necesidades lingüísticas.</w:t>
      </w:r>
    </w:p>
    <w:p w:rsidR="00E40FCB" w:rsidP="3AF0B8E9" w:rsidRDefault="00523F78" w14:paraId="0000002B" w14:textId="70E2A8F8">
      <w:pPr>
        <w:ind w:left="1560"/>
        <w:rPr>
          <w:rFonts w:ascii="Times" w:hAnsi="Times" w:eastAsia="Times" w:cs="Times"/>
          <w:color w:val="auto"/>
          <w:sz w:val="24"/>
          <w:szCs w:val="24"/>
          <w:u w:val="none"/>
          <w:lang w:val="es-ES"/>
        </w:rPr>
      </w:pPr>
      <w:r w:rsidRPr="3AF0B8E9" w:rsidR="00523F78">
        <w:rPr>
          <w:rFonts w:ascii="Times" w:hAnsi="Times" w:eastAsia="Times" w:cs="Times"/>
          <w:color w:val="auto"/>
          <w:sz w:val="24"/>
          <w:szCs w:val="24"/>
          <w:u w:val="none"/>
          <w:lang w:val="es-ES"/>
        </w:rPr>
        <w:t xml:space="preserve">·   </w:t>
      </w:r>
      <w:r>
        <w:tab/>
      </w:r>
      <w:r w:rsidRPr="3AF0B8E9" w:rsidR="135F0F20">
        <w:rPr>
          <w:rFonts w:ascii="Times" w:hAnsi="Times" w:eastAsia="Times" w:cs="Times"/>
          <w:color w:val="auto"/>
          <w:sz w:val="24"/>
          <w:szCs w:val="24"/>
          <w:u w:val="none"/>
          <w:lang w:val="es-ES"/>
        </w:rPr>
        <w:t>En desarrollando y modificando el plan de acceso lingüístico, el Distrito usará los datos de la autoevaluación y otros comenta</w:t>
      </w:r>
      <w:r w:rsidRPr="3AF0B8E9" w:rsidR="275571A9">
        <w:rPr>
          <w:rFonts w:ascii="Times" w:hAnsi="Times" w:eastAsia="Times" w:cs="Times"/>
          <w:color w:val="auto"/>
          <w:sz w:val="24"/>
          <w:szCs w:val="24"/>
          <w:u w:val="none"/>
          <w:lang w:val="es-ES"/>
        </w:rPr>
        <w:t xml:space="preserve">rios y datos requeridos en este procedimiento y/o la </w:t>
      </w:r>
      <w:r w:rsidRPr="3AF0B8E9" w:rsidR="275571A9">
        <w:rPr>
          <w:rFonts w:ascii="Times" w:hAnsi="Times" w:eastAsia="Times" w:cs="Times"/>
          <w:color w:val="auto"/>
          <w:sz w:val="24"/>
          <w:szCs w:val="24"/>
          <w:u w:val="none"/>
          <w:lang w:val="es-ES"/>
        </w:rPr>
        <w:t>política adoptada</w:t>
      </w:r>
      <w:r w:rsidRPr="3AF0B8E9" w:rsidR="275571A9">
        <w:rPr>
          <w:rFonts w:ascii="Times" w:hAnsi="Times" w:eastAsia="Times" w:cs="Times"/>
          <w:color w:val="auto"/>
          <w:sz w:val="24"/>
          <w:szCs w:val="24"/>
          <w:u w:val="none"/>
          <w:lang w:val="es-ES"/>
        </w:rPr>
        <w:t xml:space="preserve"> por el consejo.</w:t>
      </w:r>
    </w:p>
    <w:p w:rsidR="00E40FCB" w:rsidP="3FD19113" w:rsidRDefault="00523F78" w14:paraId="0000002C" w14:textId="53C70C35">
      <w:pPr>
        <w:spacing w:after="160"/>
        <w:ind w:left="1560"/>
        <w:rPr>
          <w:rFonts w:ascii="Times" w:hAnsi="Times" w:eastAsia="Times" w:cs="Times"/>
          <w:color w:val="auto"/>
          <w:sz w:val="24"/>
          <w:szCs w:val="24"/>
          <w:u w:val="none"/>
          <w:lang w:val="en-US"/>
        </w:rPr>
      </w:pPr>
      <w:r w:rsidRPr="3AF0B8E9" w:rsidR="00523F78">
        <w:rPr>
          <w:rFonts w:ascii="Times" w:hAnsi="Times" w:eastAsia="Times" w:cs="Times"/>
          <w:color w:val="auto"/>
          <w:sz w:val="24"/>
          <w:szCs w:val="24"/>
          <w:u w:val="none"/>
          <w:lang w:val="en-US"/>
        </w:rPr>
        <w:t xml:space="preserve">·   </w:t>
      </w:r>
      <w:r>
        <w:tab/>
      </w:r>
      <w:r w:rsidRPr="3AF0B8E9" w:rsidR="01541166">
        <w:rPr>
          <w:rFonts w:ascii="Times" w:hAnsi="Times" w:eastAsia="Times" w:cs="Times"/>
          <w:color w:val="auto"/>
          <w:sz w:val="24"/>
          <w:szCs w:val="24"/>
          <w:u w:val="none"/>
          <w:lang w:val="en-US"/>
        </w:rPr>
        <w:t>En la elaboración del plan de acceso lingüístico, el Distrito se adherirá a las normas de prestación de servicios de acceso lingüístico descritas en este procedimiento y en la política adoptada por el consejo.</w:t>
      </w:r>
    </w:p>
    <w:p w:rsidR="00E40FCB" w:rsidP="3FD19113" w:rsidRDefault="00523F78" w14:paraId="0000002D" w14:textId="77777777">
      <w:pPr>
        <w:rPr>
          <w:rFonts w:ascii="Times" w:hAnsi="Times" w:eastAsia="Times" w:cs="Times"/>
          <w:color w:val="auto"/>
          <w:sz w:val="24"/>
          <w:szCs w:val="24"/>
          <w:u w:val="none"/>
        </w:rPr>
      </w:pPr>
      <w:r w:rsidRPr="3AF0B8E9" w:rsidR="00523F78">
        <w:rPr>
          <w:rFonts w:ascii="Times" w:hAnsi="Times" w:eastAsia="Times" w:cs="Times"/>
          <w:color w:val="auto"/>
          <w:sz w:val="24"/>
          <w:szCs w:val="24"/>
          <w:u w:val="none"/>
        </w:rPr>
        <w:t xml:space="preserve"> </w:t>
      </w:r>
    </w:p>
    <w:p w:rsidR="574F2F21" w:rsidP="3AF0B8E9" w:rsidRDefault="574F2F21" w14:paraId="24AA7FEF" w14:textId="62820795">
      <w:pPr>
        <w:pStyle w:val="Normal"/>
        <w:suppressLineNumbers w:val="0"/>
        <w:bidi w:val="0"/>
        <w:spacing w:before="0" w:beforeAutospacing="off" w:after="0" w:afterAutospacing="off" w:line="276" w:lineRule="auto"/>
        <w:ind w:left="720" w:right="0"/>
        <w:jc w:val="left"/>
        <w:rPr>
          <w:rFonts w:ascii="Times" w:hAnsi="Times" w:eastAsia="Times" w:cs="Times"/>
          <w:b w:val="1"/>
          <w:bCs w:val="1"/>
          <w:color w:val="auto"/>
          <w:sz w:val="24"/>
          <w:szCs w:val="24"/>
          <w:u w:val="none"/>
        </w:rPr>
      </w:pPr>
      <w:r w:rsidRPr="3AF0B8E9" w:rsidR="574F2F21">
        <w:rPr>
          <w:rFonts w:ascii="Times" w:hAnsi="Times" w:eastAsia="Times" w:cs="Times"/>
          <w:b w:val="1"/>
          <w:bCs w:val="1"/>
          <w:color w:val="auto"/>
          <w:sz w:val="24"/>
          <w:szCs w:val="24"/>
          <w:u w:val="none"/>
        </w:rPr>
        <w:t>Autoevaluación</w:t>
      </w:r>
    </w:p>
    <w:p w:rsidR="00E40FCB" w:rsidP="3FD19113" w:rsidRDefault="00523F78" w14:paraId="0000002F" w14:textId="7547EF94">
      <w:pPr>
        <w:ind w:left="1560"/>
        <w:rPr>
          <w:rFonts w:ascii="Times" w:hAnsi="Times" w:eastAsia="Times" w:cs="Times"/>
          <w:color w:val="auto"/>
          <w:sz w:val="24"/>
          <w:szCs w:val="24"/>
          <w:u w:val="none"/>
          <w:lang w:val="en-US"/>
        </w:rPr>
      </w:pPr>
      <w:r w:rsidRPr="3AF0B8E9" w:rsidR="00523F78">
        <w:rPr>
          <w:rFonts w:ascii="Times" w:hAnsi="Times" w:eastAsia="Times" w:cs="Times"/>
          <w:color w:val="auto"/>
          <w:sz w:val="24"/>
          <w:szCs w:val="24"/>
          <w:u w:val="none"/>
        </w:rPr>
        <w:t xml:space="preserve">·   </w:t>
      </w:r>
      <w:r>
        <w:tab/>
      </w:r>
      <w:r w:rsidRPr="3AF0B8E9" w:rsidR="10395573">
        <w:rPr>
          <w:rFonts w:ascii="Times" w:hAnsi="Times" w:eastAsia="Times" w:cs="Times"/>
          <w:color w:val="auto"/>
          <w:sz w:val="24"/>
          <w:szCs w:val="24"/>
          <w:u w:val="none"/>
        </w:rPr>
        <w:t>En el desarrollo del plan de acceso lingüístico, el coordinador/enlace de acceso lingüístico administrará una autoevaluación para comprender si el Distrito se está comunicando eficazmente con personas con necesidades de asistencia lingüística y para informar la planificación de acceso lingüístico del Distrito, incluyendo la evaluación de las siguientes áreas:</w:t>
      </w:r>
    </w:p>
    <w:p w:rsidR="00E40FCB" w:rsidP="3FD19113" w:rsidRDefault="00523F78" w14:paraId="00000030" w14:textId="6DBC8CEB">
      <w:pPr>
        <w:ind w:left="2280"/>
        <w:rPr>
          <w:rFonts w:ascii="Times" w:hAnsi="Times" w:eastAsia="Times" w:cs="Times"/>
          <w:color w:val="auto"/>
          <w:sz w:val="24"/>
          <w:szCs w:val="24"/>
          <w:u w:val="none"/>
          <w:lang w:val="en-US"/>
        </w:rPr>
      </w:pPr>
      <w:r w:rsidRPr="3AF0B8E9" w:rsidR="00523F78">
        <w:rPr>
          <w:rFonts w:ascii="Times" w:hAnsi="Times" w:eastAsia="Times" w:cs="Times"/>
          <w:color w:val="auto"/>
          <w:sz w:val="24"/>
          <w:szCs w:val="24"/>
          <w:u w:val="none"/>
        </w:rPr>
        <w:t xml:space="preserve">o   </w:t>
      </w:r>
      <w:r w:rsidRPr="3AF0B8E9" w:rsidR="6C0B9318">
        <w:rPr>
          <w:rFonts w:ascii="Times" w:hAnsi="Times" w:eastAsia="Times" w:cs="Times"/>
          <w:color w:val="auto"/>
          <w:sz w:val="24"/>
          <w:szCs w:val="24"/>
          <w:u w:val="none"/>
        </w:rPr>
        <w:t>Cómo interactúan con el Distrito las personas con necesidades de acceso lingüístico</w:t>
      </w:r>
    </w:p>
    <w:p w:rsidR="00523F78" w:rsidP="3AF0B8E9" w:rsidRDefault="00523F78" w14:paraId="0F7E7578" w14:textId="45F022B2">
      <w:pPr>
        <w:ind w:left="2280"/>
        <w:rPr>
          <w:rFonts w:ascii="Times" w:hAnsi="Times" w:eastAsia="Times" w:cs="Times"/>
          <w:color w:val="auto"/>
          <w:sz w:val="24"/>
          <w:szCs w:val="24"/>
          <w:u w:val="none"/>
        </w:rPr>
      </w:pPr>
      <w:r w:rsidRPr="3AF0B8E9" w:rsidR="00523F78">
        <w:rPr>
          <w:rFonts w:ascii="Times" w:hAnsi="Times" w:eastAsia="Times" w:cs="Times"/>
          <w:color w:val="auto"/>
          <w:sz w:val="24"/>
          <w:szCs w:val="24"/>
          <w:u w:val="none"/>
        </w:rPr>
        <w:t xml:space="preserve">o   </w:t>
      </w:r>
      <w:r w:rsidRPr="3AF0B8E9" w:rsidR="023693CA">
        <w:rPr>
          <w:rFonts w:ascii="Times" w:hAnsi="Times" w:eastAsia="Times" w:cs="Times"/>
          <w:color w:val="auto"/>
          <w:sz w:val="24"/>
          <w:szCs w:val="24"/>
          <w:u w:val="none"/>
        </w:rPr>
        <w:t>La calidad de como el Distrito está proporcionando servicios de asistencia lingüística</w:t>
      </w:r>
    </w:p>
    <w:p w:rsidR="00E40FCB" w:rsidP="3AF0B8E9" w:rsidRDefault="00523F78" w14:paraId="00000032" w14:textId="622D7C5C">
      <w:pPr>
        <w:ind w:left="2280"/>
        <w:rPr>
          <w:rFonts w:ascii="Times" w:hAnsi="Times" w:eastAsia="Times" w:cs="Times"/>
          <w:color w:val="auto"/>
          <w:sz w:val="24"/>
          <w:szCs w:val="24"/>
          <w:u w:val="none"/>
          <w:lang w:val="es-ES"/>
        </w:rPr>
      </w:pPr>
      <w:r w:rsidRPr="3AF0B8E9" w:rsidR="00523F78">
        <w:rPr>
          <w:rFonts w:ascii="Times" w:hAnsi="Times" w:eastAsia="Times" w:cs="Times"/>
          <w:color w:val="auto"/>
          <w:sz w:val="24"/>
          <w:szCs w:val="24"/>
          <w:u w:val="none"/>
          <w:lang w:val="es-ES"/>
        </w:rPr>
        <w:t xml:space="preserve">o   </w:t>
      </w:r>
      <w:r w:rsidRPr="3AF0B8E9" w:rsidR="7DD6F307">
        <w:rPr>
          <w:rFonts w:ascii="Times" w:hAnsi="Times" w:eastAsia="Times" w:cs="Times"/>
          <w:color w:val="auto"/>
          <w:sz w:val="24"/>
          <w:szCs w:val="24"/>
          <w:u w:val="none"/>
          <w:lang w:val="es-ES"/>
        </w:rPr>
        <w:t>La calidad de como el Distrito está identificando personas con necesidades de acceso lingü</w:t>
      </w:r>
      <w:r w:rsidRPr="3AF0B8E9" w:rsidR="510E2916">
        <w:rPr>
          <w:rFonts w:ascii="Times" w:hAnsi="Times" w:eastAsia="Times" w:cs="Times"/>
          <w:color w:val="auto"/>
          <w:sz w:val="24"/>
          <w:szCs w:val="24"/>
          <w:u w:val="none"/>
          <w:lang w:val="es-ES"/>
        </w:rPr>
        <w:t>í</w:t>
      </w:r>
      <w:r w:rsidRPr="3AF0B8E9" w:rsidR="7DD6F307">
        <w:rPr>
          <w:rFonts w:ascii="Times" w:hAnsi="Times" w:eastAsia="Times" w:cs="Times"/>
          <w:color w:val="auto"/>
          <w:sz w:val="24"/>
          <w:szCs w:val="24"/>
          <w:u w:val="none"/>
          <w:lang w:val="es-ES"/>
        </w:rPr>
        <w:t>st</w:t>
      </w:r>
      <w:r w:rsidRPr="3AF0B8E9" w:rsidR="71C649AD">
        <w:rPr>
          <w:rFonts w:ascii="Times" w:hAnsi="Times" w:eastAsia="Times" w:cs="Times"/>
          <w:color w:val="auto"/>
          <w:sz w:val="24"/>
          <w:szCs w:val="24"/>
          <w:u w:val="none"/>
          <w:lang w:val="es-ES"/>
        </w:rPr>
        <w:t>i</w:t>
      </w:r>
      <w:r w:rsidRPr="3AF0B8E9" w:rsidR="7DD6F307">
        <w:rPr>
          <w:rFonts w:ascii="Times" w:hAnsi="Times" w:eastAsia="Times" w:cs="Times"/>
          <w:color w:val="auto"/>
          <w:sz w:val="24"/>
          <w:szCs w:val="24"/>
          <w:u w:val="none"/>
          <w:lang w:val="es-ES"/>
        </w:rPr>
        <w:t xml:space="preserve">co </w:t>
      </w:r>
    </w:p>
    <w:p w:rsidR="00E40FCB" w:rsidP="3FD19113" w:rsidRDefault="00523F78" w14:paraId="00000033" w14:textId="0928EA37">
      <w:pPr>
        <w:ind w:left="2280"/>
        <w:rPr>
          <w:rFonts w:ascii="Times" w:hAnsi="Times" w:eastAsia="Times" w:cs="Times"/>
          <w:color w:val="auto"/>
          <w:sz w:val="24"/>
          <w:szCs w:val="24"/>
          <w:u w:val="none"/>
          <w:lang w:val="en-US"/>
        </w:rPr>
      </w:pPr>
      <w:r w:rsidRPr="3AF0B8E9" w:rsidR="00523F78">
        <w:rPr>
          <w:rFonts w:ascii="Times" w:hAnsi="Times" w:eastAsia="Times" w:cs="Times"/>
          <w:color w:val="auto"/>
          <w:sz w:val="24"/>
          <w:szCs w:val="24"/>
          <w:u w:val="none"/>
          <w:lang w:val="en-US"/>
        </w:rPr>
        <w:t xml:space="preserve">o   </w:t>
      </w:r>
      <w:r w:rsidRPr="3AF0B8E9" w:rsidR="17B6C692">
        <w:rPr>
          <w:rFonts w:ascii="Times" w:hAnsi="Times" w:eastAsia="Times" w:cs="Times"/>
          <w:color w:val="auto"/>
          <w:sz w:val="24"/>
          <w:szCs w:val="24"/>
          <w:u w:val="none"/>
          <w:lang w:val="en-US"/>
        </w:rPr>
        <w:t>Si el personal escolar recibe una formación adecuada sobre la política y el plan de acceso lingüístico del Distrito.</w:t>
      </w:r>
    </w:p>
    <w:p w:rsidR="00E40FCB" w:rsidP="3FD19113" w:rsidRDefault="00523F78" w14:paraId="00000034" w14:textId="3300C8D0">
      <w:pPr>
        <w:ind w:left="2280"/>
        <w:rPr>
          <w:rFonts w:ascii="Times" w:hAnsi="Times" w:eastAsia="Times" w:cs="Times"/>
          <w:color w:val="auto"/>
          <w:sz w:val="24"/>
          <w:szCs w:val="24"/>
          <w:u w:val="none"/>
          <w:lang w:val="en-US"/>
        </w:rPr>
      </w:pPr>
      <w:r w:rsidRPr="3AF0B8E9" w:rsidR="00523F78">
        <w:rPr>
          <w:rFonts w:ascii="Times" w:hAnsi="Times" w:eastAsia="Times" w:cs="Times"/>
          <w:color w:val="auto"/>
          <w:sz w:val="24"/>
          <w:szCs w:val="24"/>
          <w:u w:val="none"/>
        </w:rPr>
        <w:t xml:space="preserve">o   </w:t>
      </w:r>
      <w:r w:rsidRPr="3AF0B8E9" w:rsidR="1A7F9A90">
        <w:rPr>
          <w:rFonts w:ascii="Times" w:hAnsi="Times" w:eastAsia="Times" w:cs="Times"/>
          <w:color w:val="auto"/>
          <w:sz w:val="24"/>
          <w:szCs w:val="24"/>
          <w:u w:val="none"/>
        </w:rPr>
        <w:t>Cómo notifica el Distrito a su comunidad los servicios de asistencia lingüística</w:t>
      </w:r>
    </w:p>
    <w:p w:rsidR="00E40FCB" w:rsidP="3FD19113" w:rsidRDefault="00523F78" w14:paraId="00000035" w14:textId="622622B2">
      <w:pPr>
        <w:ind w:left="2280"/>
        <w:rPr>
          <w:rFonts w:ascii="Times" w:hAnsi="Times" w:eastAsia="Times" w:cs="Times"/>
          <w:color w:val="auto"/>
          <w:sz w:val="24"/>
          <w:szCs w:val="24"/>
          <w:u w:val="none"/>
        </w:rPr>
      </w:pPr>
      <w:r w:rsidRPr="3AF0B8E9" w:rsidR="00523F78">
        <w:rPr>
          <w:rFonts w:ascii="Times" w:hAnsi="Times" w:eastAsia="Times" w:cs="Times"/>
          <w:color w:val="auto"/>
          <w:sz w:val="24"/>
          <w:szCs w:val="24"/>
          <w:u w:val="none"/>
        </w:rPr>
        <w:t xml:space="preserve">o   </w:t>
      </w:r>
      <w:r w:rsidRPr="3AF0B8E9" w:rsidR="763BC3C0">
        <w:rPr>
          <w:rFonts w:ascii="Times" w:hAnsi="Times" w:eastAsia="Times" w:cs="Times"/>
          <w:color w:val="auto"/>
          <w:sz w:val="24"/>
          <w:szCs w:val="24"/>
          <w:u w:val="none"/>
        </w:rPr>
        <w:t>Si el Distrito tiene un proceso eficaz para supervisar y actualizar su política y plan de acceso lingüístico.</w:t>
      </w:r>
    </w:p>
    <w:p w:rsidR="00E40FCB" w:rsidP="3FD19113" w:rsidRDefault="00523F78" w14:paraId="00000036" w14:textId="72471E74">
      <w:pPr>
        <w:ind w:left="1560"/>
        <w:rPr>
          <w:rFonts w:ascii="Times" w:hAnsi="Times" w:eastAsia="Times" w:cs="Times"/>
          <w:color w:val="auto"/>
          <w:sz w:val="24"/>
          <w:szCs w:val="24"/>
          <w:u w:val="none"/>
        </w:rPr>
      </w:pPr>
      <w:r w:rsidRPr="3AF0B8E9" w:rsidR="00523F78">
        <w:rPr>
          <w:rFonts w:ascii="Times" w:hAnsi="Times" w:eastAsia="Times" w:cs="Times"/>
          <w:color w:val="auto"/>
          <w:sz w:val="24"/>
          <w:szCs w:val="24"/>
          <w:u w:val="none"/>
        </w:rPr>
        <w:t xml:space="preserve">·   </w:t>
      </w:r>
      <w:r>
        <w:tab/>
      </w:r>
      <w:r w:rsidRPr="3AF0B8E9" w:rsidR="4B11FA5B">
        <w:rPr>
          <w:rFonts w:ascii="Times" w:hAnsi="Times" w:eastAsia="Times" w:cs="Times"/>
          <w:color w:val="auto"/>
          <w:sz w:val="24"/>
          <w:szCs w:val="24"/>
          <w:u w:val="none"/>
        </w:rPr>
        <w:t>Durante la realización de la autoevaluación, el coordinador/enlace de acceso lingüístico colaborará con miembros de la comunidad, líderes y organizaciones que posean conocimientos inherentes a las necesidades culturales y de acceso lingüístico.</w:t>
      </w:r>
    </w:p>
    <w:p w:rsidR="00523F78" w:rsidP="3AF0B8E9" w:rsidRDefault="00523F78" w14:paraId="5EDB18D0" w14:textId="76E23A01">
      <w:pPr>
        <w:ind w:left="1560"/>
        <w:rPr>
          <w:rFonts w:ascii="Times" w:hAnsi="Times" w:eastAsia="Times" w:cs="Times"/>
          <w:color w:val="auto"/>
          <w:sz w:val="24"/>
          <w:szCs w:val="24"/>
          <w:u w:val="none"/>
        </w:rPr>
      </w:pPr>
      <w:r w:rsidRPr="3AF0B8E9" w:rsidR="00523F78">
        <w:rPr>
          <w:rFonts w:ascii="Times" w:hAnsi="Times" w:eastAsia="Times" w:cs="Times"/>
          <w:color w:val="auto"/>
          <w:sz w:val="24"/>
          <w:szCs w:val="24"/>
          <w:u w:val="none"/>
        </w:rPr>
        <w:t xml:space="preserve">·   </w:t>
      </w:r>
      <w:r>
        <w:tab/>
      </w:r>
      <w:r w:rsidRPr="3AF0B8E9" w:rsidR="7A115E59">
        <w:rPr>
          <w:rFonts w:ascii="Times" w:hAnsi="Times" w:eastAsia="Times" w:cs="Times"/>
          <w:color w:val="auto"/>
          <w:sz w:val="24"/>
          <w:szCs w:val="24"/>
          <w:u w:val="none"/>
        </w:rPr>
        <w:t>El coordinador/enlace puede administrar la herramienta de autoevaluación desarrollada por el OSPI Programa de Asistencia Técnica de Acceso al Idioma del Centro para la Mejora del Aprendizaje Estudiantil, establecido en RCW 28A.300.130 para evaluar la prestación de servicios de acceso lingüístico.</w:t>
      </w:r>
    </w:p>
    <w:p w:rsidR="00E40FCB" w:rsidP="3FD19113" w:rsidRDefault="00523F78" w14:paraId="00000038" w14:textId="5B21AC0F">
      <w:pPr>
        <w:spacing w:after="160"/>
        <w:ind w:left="1560"/>
        <w:rPr>
          <w:rFonts w:ascii="Times" w:hAnsi="Times" w:eastAsia="Times" w:cs="Times"/>
          <w:color w:val="auto"/>
          <w:sz w:val="24"/>
          <w:szCs w:val="24"/>
          <w:u w:val="none"/>
          <w:lang w:val="en-US"/>
        </w:rPr>
      </w:pPr>
      <w:r w:rsidRPr="3AF0B8E9" w:rsidR="00523F78">
        <w:rPr>
          <w:rFonts w:ascii="Times" w:hAnsi="Times" w:eastAsia="Times" w:cs="Times"/>
          <w:color w:val="auto"/>
          <w:sz w:val="24"/>
          <w:szCs w:val="24"/>
          <w:u w:val="none"/>
        </w:rPr>
        <w:t xml:space="preserve">·   </w:t>
      </w:r>
      <w:r>
        <w:tab/>
      </w:r>
      <w:r w:rsidRPr="3AF0B8E9" w:rsidR="5EB4DD2B">
        <w:rPr>
          <w:rFonts w:ascii="Times" w:hAnsi="Times" w:eastAsia="Times" w:cs="Times"/>
          <w:color w:val="auto"/>
          <w:sz w:val="24"/>
          <w:szCs w:val="24"/>
          <w:u w:val="none"/>
        </w:rPr>
        <w:t>El coordinador/enlace volverá a realizar la autoevaluación periódicamente como parte de la supervisión por parte del Distrito de la eficacia de su programa de acceso lingüístico.</w:t>
      </w:r>
    </w:p>
    <w:p w:rsidR="00E40FCB" w:rsidP="3FD19113" w:rsidRDefault="00523F78" w14:paraId="00000039" w14:textId="77777777">
      <w:pPr>
        <w:ind w:left="720"/>
        <w:rPr>
          <w:rFonts w:ascii="Times" w:hAnsi="Times" w:eastAsia="Times" w:cs="Times"/>
          <w:color w:val="auto"/>
          <w:sz w:val="24"/>
          <w:szCs w:val="24"/>
          <w:u w:val="none"/>
        </w:rPr>
      </w:pPr>
      <w:r w:rsidRPr="3AF0B8E9" w:rsidR="00523F78">
        <w:rPr>
          <w:rFonts w:ascii="Times" w:hAnsi="Times" w:eastAsia="Times" w:cs="Times"/>
          <w:color w:val="auto"/>
          <w:sz w:val="24"/>
          <w:szCs w:val="24"/>
          <w:u w:val="none"/>
        </w:rPr>
        <w:t xml:space="preserve"> </w:t>
      </w:r>
    </w:p>
    <w:p w:rsidR="00523F78" w:rsidP="3AF0B8E9" w:rsidRDefault="00523F78" w14:paraId="346424AC" w14:textId="5B543E05">
      <w:pPr>
        <w:ind w:left="840"/>
        <w:rPr>
          <w:rFonts w:ascii="Times" w:hAnsi="Times" w:eastAsia="Times" w:cs="Times"/>
          <w:color w:val="auto"/>
          <w:sz w:val="24"/>
          <w:szCs w:val="24"/>
          <w:u w:val="none"/>
        </w:rPr>
      </w:pPr>
      <w:r w:rsidRPr="3AF0B8E9" w:rsidR="00523F78">
        <w:rPr>
          <w:rFonts w:ascii="Times" w:hAnsi="Times" w:eastAsia="Times" w:cs="Times"/>
          <w:color w:val="auto"/>
          <w:sz w:val="24"/>
          <w:szCs w:val="24"/>
          <w:u w:val="none"/>
          <w:lang w:val="es-ES"/>
        </w:rPr>
        <w:t>C.</w:t>
      </w:r>
      <w:r w:rsidRPr="3AF0B8E9" w:rsidR="00523F78">
        <w:rPr>
          <w:rFonts w:ascii="Times" w:hAnsi="Times" w:eastAsia="Times" w:cs="Times"/>
          <w:b w:val="1"/>
          <w:bCs w:val="1"/>
          <w:color w:val="auto"/>
          <w:sz w:val="24"/>
          <w:szCs w:val="24"/>
          <w:u w:val="none"/>
          <w:lang w:val="es-ES"/>
        </w:rPr>
        <w:t xml:space="preserve"> </w:t>
      </w:r>
      <w:r w:rsidRPr="3AF0B8E9" w:rsidR="2705F468">
        <w:rPr>
          <w:rFonts w:ascii="Times" w:hAnsi="Times" w:eastAsia="Times" w:cs="Times"/>
          <w:b w:val="1"/>
          <w:bCs w:val="1"/>
          <w:color w:val="auto"/>
          <w:sz w:val="24"/>
          <w:szCs w:val="24"/>
          <w:u w:val="none"/>
          <w:lang w:val="es-ES"/>
        </w:rPr>
        <w:t>La Identificación de las Familias que Necesitan Servicios de Acceso Lingüístico</w:t>
      </w:r>
      <w:r w:rsidRPr="3AF0B8E9" w:rsidR="2705F468">
        <w:rPr>
          <w:rFonts w:ascii="Times" w:hAnsi="Times" w:eastAsia="Times" w:cs="Times"/>
          <w:color w:val="auto"/>
          <w:sz w:val="24"/>
          <w:szCs w:val="24"/>
          <w:u w:val="none"/>
          <w:lang w:val="es-ES"/>
        </w:rPr>
        <w:t xml:space="preserve"> </w:t>
      </w:r>
      <w:r w:rsidRPr="3AF0B8E9" w:rsidR="00523F78">
        <w:rPr>
          <w:rFonts w:ascii="Times" w:hAnsi="Times" w:eastAsia="Times" w:cs="Times"/>
          <w:color w:val="auto"/>
          <w:sz w:val="24"/>
          <w:szCs w:val="24"/>
          <w:u w:val="none"/>
        </w:rPr>
        <w:t>1.</w:t>
      </w:r>
      <w:r>
        <w:tab/>
      </w:r>
      <w:r w:rsidRPr="3AF0B8E9" w:rsidR="18EA24E4">
        <w:rPr>
          <w:rFonts w:ascii="Times" w:hAnsi="Times" w:eastAsia="Times" w:cs="Times"/>
          <w:color w:val="auto"/>
          <w:sz w:val="24"/>
          <w:szCs w:val="24"/>
          <w:u w:val="none"/>
        </w:rPr>
        <w:t>Al matricular al alumno y periódicamente a lo largo de su educación, el Distrito utilizará una encuesta para identificar a los padres que necesitan servicios de acceso lingüístico y los idiomas en los que pueden necesitar ayuda. La encuesta se traducirá a los idiomas más hablados en el distrito y se incluirá en el paquete de inscripción estándar que se entrega a todos los padres del distrito.</w:t>
      </w:r>
    </w:p>
    <w:p w:rsidR="00523F78" w:rsidP="3AF0B8E9" w:rsidRDefault="00523F78" w14:paraId="2588CFB6" w14:textId="524065B3">
      <w:pPr>
        <w:ind w:left="1680"/>
        <w:rPr>
          <w:rFonts w:ascii="Times" w:hAnsi="Times" w:eastAsia="Times" w:cs="Times"/>
          <w:color w:val="auto"/>
          <w:sz w:val="24"/>
          <w:szCs w:val="24"/>
          <w:u w:val="none"/>
        </w:rPr>
      </w:pPr>
      <w:r w:rsidRPr="3AF0B8E9" w:rsidR="00523F78">
        <w:rPr>
          <w:rFonts w:ascii="Times" w:hAnsi="Times" w:eastAsia="Times" w:cs="Times"/>
          <w:color w:val="auto"/>
          <w:sz w:val="24"/>
          <w:szCs w:val="24"/>
          <w:u w:val="none"/>
        </w:rPr>
        <w:t>2.</w:t>
      </w:r>
      <w:r>
        <w:tab/>
      </w:r>
      <w:r w:rsidRPr="3AF0B8E9" w:rsidR="204D188E">
        <w:rPr>
          <w:rFonts w:ascii="Times" w:hAnsi="Times" w:eastAsia="Times" w:cs="Times"/>
          <w:color w:val="auto"/>
          <w:sz w:val="24"/>
          <w:szCs w:val="24"/>
          <w:u w:val="none"/>
        </w:rPr>
        <w:t>El Distrito debe determinar, en un periodo de treinta (30) días a partir de la matriculación de un alumno, el idioma principal que hablan los padres de cada alumno matriculado en la escuela y, si dicho idioma no es el inglés, si los padres necesitan servicios lingüísticos para comunicarse eficazmente con la escuela o el Distrito.</w:t>
      </w:r>
    </w:p>
    <w:p w:rsidR="00E40FCB" w:rsidP="3FD19113" w:rsidRDefault="00523F78" w14:paraId="0000003D" w14:textId="35604ADA">
      <w:pPr>
        <w:ind w:left="1680"/>
        <w:rPr>
          <w:rFonts w:ascii="Times" w:hAnsi="Times" w:eastAsia="Times" w:cs="Times"/>
          <w:color w:val="auto"/>
          <w:sz w:val="24"/>
          <w:szCs w:val="24"/>
          <w:u w:val="none"/>
          <w:lang w:val="en-US"/>
        </w:rPr>
      </w:pPr>
      <w:r w:rsidRPr="3AF0B8E9" w:rsidR="00523F78">
        <w:rPr>
          <w:rFonts w:ascii="Times" w:hAnsi="Times" w:eastAsia="Times" w:cs="Times"/>
          <w:color w:val="auto"/>
          <w:sz w:val="24"/>
          <w:szCs w:val="24"/>
          <w:u w:val="none"/>
        </w:rPr>
        <w:t>3.</w:t>
      </w:r>
      <w:r>
        <w:tab/>
      </w:r>
      <w:r w:rsidRPr="3AF0B8E9" w:rsidR="01AE6EA3">
        <w:rPr>
          <w:rFonts w:ascii="Times" w:hAnsi="Times" w:eastAsia="Times" w:cs="Times"/>
          <w:color w:val="auto"/>
          <w:sz w:val="24"/>
          <w:szCs w:val="24"/>
          <w:u w:val="none"/>
        </w:rPr>
        <w:t>El Distrito mantendrá un registro adecuado y actualizado del idioma principal de las familias de los alumnos y utilizará esa información para elaborar su plan y programa de acceso lingüístico.</w:t>
      </w:r>
    </w:p>
    <w:p w:rsidR="00E40FCB" w:rsidP="3FD19113" w:rsidRDefault="00523F78" w14:paraId="0000003E" w14:textId="77777777">
      <w:pPr>
        <w:ind w:left="1440"/>
        <w:rPr>
          <w:rFonts w:ascii="Times" w:hAnsi="Times" w:eastAsia="Times" w:cs="Times"/>
          <w:color w:val="auto"/>
          <w:sz w:val="24"/>
          <w:szCs w:val="24"/>
          <w:u w:val="none"/>
        </w:rPr>
      </w:pPr>
      <w:r w:rsidRPr="3AF0B8E9" w:rsidR="00523F78">
        <w:rPr>
          <w:rFonts w:ascii="Times" w:hAnsi="Times" w:eastAsia="Times" w:cs="Times"/>
          <w:color w:val="auto"/>
          <w:sz w:val="24"/>
          <w:szCs w:val="24"/>
          <w:u w:val="none"/>
        </w:rPr>
        <w:t xml:space="preserve"> </w:t>
      </w:r>
    </w:p>
    <w:p w:rsidR="00E40FCB" w:rsidP="3FD19113" w:rsidRDefault="00523F78" w14:paraId="0000003F" w14:textId="1D22674B">
      <w:pPr>
        <w:ind w:left="840"/>
        <w:rPr>
          <w:rFonts w:ascii="Times" w:hAnsi="Times" w:eastAsia="Times" w:cs="Times"/>
          <w:b w:val="1"/>
          <w:bCs w:val="1"/>
          <w:color w:val="auto"/>
          <w:sz w:val="24"/>
          <w:szCs w:val="24"/>
          <w:u w:val="none"/>
        </w:rPr>
      </w:pPr>
      <w:r w:rsidRPr="3AF0B8E9" w:rsidR="00523F78">
        <w:rPr>
          <w:rFonts w:ascii="Times" w:hAnsi="Times" w:eastAsia="Times" w:cs="Times"/>
          <w:color w:val="auto"/>
          <w:sz w:val="24"/>
          <w:szCs w:val="24"/>
          <w:u w:val="none"/>
        </w:rPr>
        <w:t xml:space="preserve">D. </w:t>
      </w:r>
      <w:r w:rsidRPr="3AF0B8E9" w:rsidR="28955FD7">
        <w:rPr>
          <w:rFonts w:ascii="Times" w:hAnsi="Times" w:eastAsia="Times" w:cs="Times"/>
          <w:b w:val="1"/>
          <w:bCs w:val="1"/>
          <w:color w:val="auto"/>
          <w:sz w:val="24"/>
          <w:szCs w:val="24"/>
          <w:u w:val="none"/>
        </w:rPr>
        <w:t>Los Servicios de Interpretación y Traducción</w:t>
      </w:r>
    </w:p>
    <w:p w:rsidR="00E40FCB" w:rsidP="3FD19113" w:rsidRDefault="00523F78" w14:paraId="00000040" w14:textId="24CB754D">
      <w:pPr>
        <w:ind w:left="1680"/>
        <w:rPr>
          <w:rFonts w:ascii="Times" w:hAnsi="Times" w:eastAsia="Times" w:cs="Times"/>
          <w:color w:val="auto"/>
          <w:sz w:val="24"/>
          <w:szCs w:val="24"/>
          <w:u w:val="none"/>
          <w:lang w:val="en-US"/>
        </w:rPr>
      </w:pPr>
      <w:r w:rsidRPr="3AF0B8E9" w:rsidR="00523F78">
        <w:rPr>
          <w:rFonts w:ascii="Times" w:hAnsi="Times" w:eastAsia="Times" w:cs="Times"/>
          <w:color w:val="auto"/>
          <w:sz w:val="24"/>
          <w:szCs w:val="24"/>
          <w:u w:val="none"/>
          <w:lang w:val="en-US"/>
          <w:rPrChange w:author="Aspen Brooks" w:date="2024-11-12T18:41:07.805Z" w:id="74968949">
            <w:rPr>
              <w:rFonts w:ascii="Times" w:hAnsi="Times" w:eastAsia="Times" w:cs="Times"/>
              <w:color w:val="FF0000"/>
              <w:sz w:val="24"/>
              <w:szCs w:val="24"/>
              <w:u w:val="single"/>
            </w:rPr>
          </w:rPrChange>
        </w:rPr>
        <w:t>1.</w:t>
      </w:r>
      <w:r>
        <w:tab/>
      </w:r>
      <w:r w:rsidRPr="3AF0B8E9" w:rsidR="6DDDD9AD">
        <w:rPr>
          <w:rFonts w:ascii="Times" w:hAnsi="Times" w:eastAsia="Times" w:cs="Times"/>
          <w:color w:val="auto"/>
          <w:sz w:val="24"/>
          <w:szCs w:val="24"/>
          <w:u w:val="none"/>
          <w:lang w:val="en-US"/>
        </w:rPr>
        <w:t>El Distrito colaborará con organizaciones comunitarias sobre cómo trabajar eficazmente con intérpretes y familias.</w:t>
      </w:r>
    </w:p>
    <w:p w:rsidR="00523F78" w:rsidP="3AF0B8E9" w:rsidRDefault="00523F78" w14:paraId="1B807977" w14:textId="01885BFF">
      <w:pPr>
        <w:ind w:left="1680"/>
        <w:rPr>
          <w:rFonts w:ascii="Times" w:hAnsi="Times" w:eastAsia="Times" w:cs="Times"/>
          <w:color w:val="auto"/>
          <w:sz w:val="24"/>
          <w:szCs w:val="24"/>
          <w:u w:val="none"/>
        </w:rPr>
      </w:pPr>
      <w:r w:rsidRPr="3AF0B8E9" w:rsidR="00523F78">
        <w:rPr>
          <w:rFonts w:ascii="Times" w:hAnsi="Times" w:eastAsia="Times" w:cs="Times"/>
          <w:color w:val="auto"/>
          <w:sz w:val="24"/>
          <w:szCs w:val="24"/>
          <w:u w:val="none"/>
        </w:rPr>
        <w:t>2.</w:t>
      </w:r>
      <w:r>
        <w:tab/>
      </w:r>
      <w:r w:rsidRPr="3AF0B8E9" w:rsidR="343923FB">
        <w:rPr>
          <w:rFonts w:ascii="Times" w:hAnsi="Times" w:eastAsia="Times" w:cs="Times"/>
          <w:color w:val="auto"/>
          <w:sz w:val="24"/>
          <w:szCs w:val="24"/>
          <w:u w:val="none"/>
        </w:rPr>
        <w:t>A medida que los materiales estén disponibles,</w:t>
      </w:r>
      <w:r w:rsidRPr="3AF0B8E9" w:rsidR="343923FB">
        <w:rPr>
          <w:rFonts w:ascii="Times" w:hAnsi="Times" w:eastAsia="Times" w:cs="Times"/>
          <w:color w:val="auto"/>
          <w:sz w:val="24"/>
          <w:szCs w:val="24"/>
          <w:u w:val="none"/>
        </w:rPr>
        <w:t xml:space="preserve"> </w:t>
      </w:r>
      <w:r w:rsidRPr="3AF0B8E9" w:rsidR="343923FB">
        <w:rPr>
          <w:rFonts w:ascii="Times" w:hAnsi="Times" w:eastAsia="Times" w:cs="Times"/>
          <w:color w:val="auto"/>
          <w:sz w:val="24"/>
          <w:szCs w:val="24"/>
          <w:u w:val="none"/>
        </w:rPr>
        <w:t xml:space="preserve">el Distrito hará esfuerzos razonables para implementar las herramientas desarrolladas por el Programa de Asistencia Técnica para el Acceso Lingüístico del Centro para la Mejora del Aprendizaje Estudiantil, establecido en RCW 28A.300.130, incluyendo la autoevaluación, la guía y </w:t>
      </w:r>
      <w:r w:rsidRPr="3AF0B8E9" w:rsidR="343923FB">
        <w:rPr>
          <w:rFonts w:ascii="Times" w:hAnsi="Times" w:eastAsia="Times" w:cs="Times"/>
          <w:color w:val="auto"/>
          <w:sz w:val="24"/>
          <w:szCs w:val="24"/>
          <w:u w:val="none"/>
        </w:rPr>
        <w:t>las mejores prácticas.</w:t>
      </w:r>
    </w:p>
    <w:p w:rsidR="00E40FCB" w:rsidP="3FD19113" w:rsidRDefault="00523F78" w14:paraId="00000042" w14:textId="6414901B">
      <w:pPr>
        <w:ind w:left="1680"/>
        <w:rPr>
          <w:rFonts w:ascii="Times" w:hAnsi="Times" w:eastAsia="Times" w:cs="Times"/>
          <w:color w:val="auto"/>
          <w:sz w:val="24"/>
          <w:szCs w:val="24"/>
          <w:u w:val="none"/>
          <w:lang w:val="en-US"/>
        </w:rPr>
      </w:pPr>
      <w:r w:rsidRPr="3AF0B8E9" w:rsidR="00523F78">
        <w:rPr>
          <w:rFonts w:ascii="Times" w:hAnsi="Times" w:eastAsia="Times" w:cs="Times"/>
          <w:color w:val="auto"/>
          <w:sz w:val="24"/>
          <w:szCs w:val="24"/>
          <w:u w:val="none"/>
        </w:rPr>
        <w:t>3.</w:t>
      </w:r>
      <w:r>
        <w:tab/>
      </w:r>
      <w:r w:rsidRPr="3AF0B8E9" w:rsidR="47A499D8">
        <w:rPr>
          <w:rFonts w:ascii="Times" w:hAnsi="Times" w:eastAsia="Times" w:cs="Times"/>
          <w:color w:val="auto"/>
          <w:sz w:val="24"/>
          <w:szCs w:val="24"/>
          <w:u w:val="none"/>
        </w:rPr>
        <w:t>Cada escuela y oficina del Distrito, de acuerdo con esta política y procedimiento, proporcionará servicios gratuitos de interpretación oral a aquellos padres/familiares que requieran servicios lingüísticos para comunicarse eficazmente durante cualquier interacción con el Distrito que sea significativa para la educación del estudiante, como, por ejemplo, conferencias de padres y maestros. Además, cada escuela y oficina del Distrito proporcionará traducción gratuita de documentos vitales como se requiere a continuación.</w:t>
      </w:r>
    </w:p>
    <w:p w:rsidR="00523F78" w:rsidP="3AF0B8E9" w:rsidRDefault="00523F78" w14:paraId="1CE0D2E2" w14:textId="38E4AF76">
      <w:pPr>
        <w:ind w:left="1680"/>
        <w:rPr>
          <w:rFonts w:ascii="Times" w:hAnsi="Times" w:eastAsia="Times" w:cs="Times"/>
          <w:color w:val="auto"/>
          <w:sz w:val="24"/>
          <w:szCs w:val="24"/>
          <w:u w:val="none"/>
        </w:rPr>
      </w:pPr>
      <w:r w:rsidRPr="3AF0B8E9" w:rsidR="00523F78">
        <w:rPr>
          <w:rFonts w:ascii="Times" w:hAnsi="Times" w:eastAsia="Times" w:cs="Times"/>
          <w:color w:val="auto"/>
          <w:sz w:val="24"/>
          <w:szCs w:val="24"/>
          <w:u w:val="none"/>
        </w:rPr>
        <w:t>4.</w:t>
      </w:r>
      <w:r>
        <w:tab/>
      </w:r>
      <w:r w:rsidRPr="3AF0B8E9" w:rsidR="76C5C3C7">
        <w:rPr>
          <w:rFonts w:ascii="Times" w:hAnsi="Times" w:eastAsia="Times" w:cs="Times"/>
          <w:color w:val="auto"/>
          <w:sz w:val="24"/>
          <w:szCs w:val="24"/>
          <w:u w:val="none"/>
        </w:rPr>
        <w:t xml:space="preserve">Toda la interpretación y traducción será proporcionada por profesionales competentes, lo que se demostrará mediante certificación o medios similares. </w:t>
      </w:r>
      <w:r w:rsidRPr="3AF0B8E9" w:rsidR="76C5C3C7">
        <w:rPr>
          <w:rFonts w:ascii="Times" w:hAnsi="Times" w:eastAsia="Times" w:cs="Times"/>
          <w:color w:val="auto"/>
          <w:sz w:val="24"/>
          <w:szCs w:val="24"/>
          <w:u w:val="none"/>
        </w:rPr>
        <w:t>El Distrito tomará las medidas razonables para garantizar que los intérpretes y traductores conozcan en ambos idiomas los términos o conceptos especializados que se utilizarán en la comunicación en cuestión, y que hayan recibido formación sobre la función de intérprete o traductor, la ética de la interpretación y la traducción, y la necesidad de mantener la confidencialidad.</w:t>
      </w:r>
    </w:p>
    <w:p w:rsidR="00E40FCB" w:rsidP="3AF0B8E9" w:rsidRDefault="00523F78" w14:paraId="53C26D12" w14:textId="72D6EBEE">
      <w:pPr>
        <w:ind w:left="1680"/>
        <w:rPr>
          <w:rFonts w:ascii="Times" w:hAnsi="Times" w:eastAsia="Times" w:cs="Times"/>
          <w:color w:val="auto"/>
          <w:sz w:val="24"/>
          <w:szCs w:val="24"/>
          <w:u w:val="none"/>
        </w:rPr>
      </w:pPr>
      <w:r w:rsidRPr="3AF0B8E9" w:rsidR="00523F78">
        <w:rPr>
          <w:rFonts w:ascii="Times" w:hAnsi="Times" w:eastAsia="Times" w:cs="Times"/>
          <w:color w:val="auto"/>
          <w:sz w:val="24"/>
          <w:szCs w:val="24"/>
          <w:u w:val="none"/>
        </w:rPr>
        <w:t>5.</w:t>
      </w:r>
      <w:r>
        <w:tab/>
      </w:r>
      <w:r w:rsidRPr="3AF0B8E9" w:rsidR="2886DEE2">
        <w:rPr>
          <w:rFonts w:ascii="Times" w:hAnsi="Times" w:eastAsia="Times" w:cs="Times"/>
          <w:color w:val="auto"/>
          <w:sz w:val="24"/>
          <w:szCs w:val="24"/>
          <w:u w:val="none"/>
        </w:rPr>
        <w:t xml:space="preserve">Los padres pueden optar voluntariamente por declinar la oferta del Distrito de un intérprete y elegir en su lugar contar con un amigo adulto, acompañante o pariente para los servicios lingüísticos y de interpretación durante las interacciones con el Distrito, pero el personal de la escuela no puede sugerir esto como una alternativa a la prestación de servicios lingüísticos y de interpretación adecuados. Aunque uno de los padres puede rechazar la oferta del Distrito de proporcionar un intérprete, el distrito o la escuela deben considerar si sigue siendo necesario contar con la presencia de un intérprete cualificado que dirija la comunicación. </w:t>
      </w:r>
    </w:p>
    <w:p w:rsidR="00E40FCB" w:rsidP="3AF0B8E9" w:rsidRDefault="00523F78" w14:paraId="2E1E1519" w14:textId="67BB8A11">
      <w:pPr>
        <w:pStyle w:val="Normal"/>
        <w:ind w:left="1680"/>
      </w:pPr>
      <w:r w:rsidRPr="3AF0B8E9" w:rsidR="2886DEE2">
        <w:rPr>
          <w:rFonts w:ascii="Times" w:hAnsi="Times" w:eastAsia="Times" w:cs="Times"/>
          <w:color w:val="auto"/>
          <w:sz w:val="24"/>
          <w:szCs w:val="24"/>
          <w:u w:val="none"/>
        </w:rPr>
        <w:t xml:space="preserve"> </w:t>
      </w:r>
    </w:p>
    <w:p w:rsidR="00E40FCB" w:rsidP="3AF0B8E9" w:rsidRDefault="00523F78" w14:paraId="00000044" w14:textId="7311974E">
      <w:pPr>
        <w:pStyle w:val="Normal"/>
        <w:ind w:left="1680"/>
      </w:pPr>
      <w:r w:rsidRPr="3AF0B8E9" w:rsidR="2886DEE2">
        <w:rPr>
          <w:rFonts w:ascii="Times" w:hAnsi="Times" w:eastAsia="Times" w:cs="Times"/>
          <w:color w:val="auto"/>
          <w:sz w:val="24"/>
          <w:szCs w:val="24"/>
          <w:u w:val="none"/>
        </w:rPr>
        <w:t>Los estudiantes y otros niños menores de 18 años no pueden actuar como intérpretes para el personal de la escuela y los padres durante cualquier reunión o proceso formal o informal.</w:t>
      </w:r>
    </w:p>
    <w:p w:rsidR="00E40FCB" w:rsidP="3FD19113" w:rsidRDefault="00523F78" w14:paraId="00000045" w14:textId="3FEF6D1C">
      <w:pPr>
        <w:ind w:left="1680"/>
        <w:rPr>
          <w:rFonts w:ascii="Times" w:hAnsi="Times" w:eastAsia="Times" w:cs="Times"/>
          <w:color w:val="auto"/>
          <w:sz w:val="24"/>
          <w:szCs w:val="24"/>
          <w:u w:val="none"/>
          <w:lang w:val="en-US"/>
        </w:rPr>
      </w:pPr>
      <w:r w:rsidRPr="3AF0B8E9" w:rsidR="00523F78">
        <w:rPr>
          <w:rFonts w:ascii="Times" w:hAnsi="Times" w:eastAsia="Times" w:cs="Times"/>
          <w:color w:val="auto"/>
          <w:sz w:val="24"/>
          <w:szCs w:val="24"/>
          <w:u w:val="none"/>
        </w:rPr>
        <w:t>6.</w:t>
      </w:r>
      <w:r>
        <w:tab/>
      </w:r>
      <w:r w:rsidRPr="3AF0B8E9" w:rsidR="2E10C3D2">
        <w:rPr>
          <w:rFonts w:ascii="Times" w:hAnsi="Times" w:eastAsia="Times" w:cs="Times"/>
          <w:color w:val="auto"/>
          <w:sz w:val="24"/>
          <w:szCs w:val="24"/>
          <w:u w:val="none"/>
        </w:rPr>
        <w:t>El Distrito facilitará el acceso del personal a servicios apropiados de interpretación y traducción para comunicarse con los padres y las familias con un dominio limitado del inglés, de conformidad con las leyes federales y/o estatales y esta política y procedimiento. El Distrito se esforzará en ser consciente de y planificar por las necesidades de acceso lingüístico dentro del distrito. Para un programa, actividad, reunión o evento planificado, el personal deberá iniciar la solicitud de ayuda o servicios lingüísticos con al menos dos semanas de antelación. El distrito o la escuela tomarán las medidas necesarias para responder a dicha solicitud lo antes posible una vez recibida. En el caso de comunicaciones imprevistas y urgentes, el personal deberá solicitar asistencia lingüística e intentar organizarla tan pronto como se sepa que sea necesario. Si no se puede encontrar un intérprete en el día, la escuela o el distrito deben mantener una comunicación abierta con el solicitante para programar una reunión con intérprete lo antes posible. Si no puede estar presente un intérprete, el personal del Distrito deberá utilizar servicios de interpretación a distancia para comunicarse con los padres y las familias.</w:t>
      </w:r>
    </w:p>
    <w:p w:rsidR="00523F78" w:rsidP="3AF0B8E9" w:rsidRDefault="00523F78" w14:paraId="106FBB26" w14:textId="66F93A89">
      <w:pPr>
        <w:ind w:left="1680"/>
        <w:rPr>
          <w:rFonts w:ascii="Times" w:hAnsi="Times" w:eastAsia="Times" w:cs="Times"/>
          <w:sz w:val="24"/>
          <w:szCs w:val="24"/>
        </w:rPr>
      </w:pPr>
      <w:r w:rsidRPr="3AF0B8E9" w:rsidR="00523F78">
        <w:rPr>
          <w:rFonts w:ascii="Times" w:hAnsi="Times" w:eastAsia="Times" w:cs="Times"/>
          <w:color w:val="auto"/>
          <w:sz w:val="24"/>
          <w:szCs w:val="24"/>
          <w:u w:val="none"/>
        </w:rPr>
        <w:t>7.</w:t>
      </w:r>
      <w:r>
        <w:tab/>
      </w:r>
      <w:r w:rsidRPr="3AF0B8E9" w:rsidR="1BE415D4">
        <w:rPr>
          <w:rFonts w:ascii="Times" w:hAnsi="Times" w:eastAsia="Times" w:cs="Times"/>
          <w:color w:val="auto"/>
          <w:sz w:val="24"/>
          <w:szCs w:val="24"/>
          <w:u w:val="none"/>
        </w:rPr>
        <w:t xml:space="preserve">Al momento, los siguientes servicios de interpretación y traducción están disponibles en el Distrito: </w:t>
      </w:r>
      <w:r>
        <w:br/>
      </w:r>
      <w:r>
        <w:br/>
      </w:r>
      <w:r w:rsidRPr="3AF0B8E9" w:rsidR="276ED59E">
        <w:rPr>
          <w:rFonts w:ascii="Times" w:hAnsi="Times" w:eastAsia="Times" w:cs="Times"/>
          <w:sz w:val="24"/>
          <w:szCs w:val="24"/>
        </w:rPr>
        <w:t xml:space="preserve">El personal del Distrito recibe anualmente una guía de los servicios de traducción e interpretación disponibles, que incluye cuándo y cómo acceder a ellos y el administrador responsable de garantizar la disponibilidad de dichos servicios. El Distrito ofrece interpretación oral, traducción escrita e interpretación telefónica a través de </w:t>
      </w:r>
      <w:r w:rsidRPr="3AF0B8E9" w:rsidR="276ED59E">
        <w:rPr>
          <w:rFonts w:ascii="Times" w:hAnsi="Times" w:eastAsia="Times" w:cs="Times"/>
          <w:sz w:val="24"/>
          <w:szCs w:val="24"/>
        </w:rPr>
        <w:t>Language</w:t>
      </w:r>
      <w:r w:rsidRPr="3AF0B8E9" w:rsidR="276ED59E">
        <w:rPr>
          <w:rFonts w:ascii="Times" w:hAnsi="Times" w:eastAsia="Times" w:cs="Times"/>
          <w:sz w:val="24"/>
          <w:szCs w:val="24"/>
        </w:rPr>
        <w:t xml:space="preserve">Line. Se está elaborando una guía de apoyo para el acceso lingüístico que proporcionará más información a los padres y las familias sobre cómo solicitar y acceder a los servicios de traducción e interpretación, y se compartirá aquí cuando esté finalizada. </w:t>
      </w:r>
      <w:r w:rsidRPr="3AF0B8E9" w:rsidR="276ED59E">
        <w:rPr>
          <w:rFonts w:ascii="Times" w:hAnsi="Times" w:eastAsia="Times" w:cs="Times"/>
          <w:sz w:val="24"/>
          <w:szCs w:val="24"/>
        </w:rPr>
        <w:t>Los padres y las familias pueden ponerse en contacto con sus escuelas para solicitar servicios de traducción o interpretación.</w:t>
      </w:r>
      <w:r w:rsidRPr="3AF0B8E9" w:rsidR="276ED59E">
        <w:rPr>
          <w:rFonts w:ascii="Times" w:hAnsi="Times" w:eastAsia="Times" w:cs="Times"/>
          <w:sz w:val="24"/>
          <w:szCs w:val="24"/>
        </w:rPr>
        <w:t xml:space="preserve">  </w:t>
      </w:r>
    </w:p>
    <w:p w:rsidR="00E40FCB" w:rsidP="3AF0B8E9" w:rsidRDefault="00E40FCB" w14:paraId="00000047" w14:textId="77777777">
      <w:pPr>
        <w:ind w:left="1680"/>
        <w:rPr>
          <w:rFonts w:ascii="Times" w:hAnsi="Times" w:eastAsia="Times" w:cs="Times"/>
          <w:color w:val="C04F4D" w:themeColor="accent2" w:themeTint="FF" w:themeShade="FF"/>
          <w:sz w:val="24"/>
          <w:szCs w:val="24"/>
          <w:u w:val="none"/>
        </w:rPr>
      </w:pPr>
    </w:p>
    <w:p w:rsidRPr="00E40FCB" w:rsidR="00E40FCB" w:rsidP="3AF0B8E9" w:rsidRDefault="00523F78" w14:paraId="00000048" w14:textId="08C6C0D6">
      <w:pPr>
        <w:ind w:left="1680"/>
        <w:rPr>
          <w:ins w:author="Aspen Brooks" w:date="2024-11-12T18:41:56.289Z" w16du:dateUtc="2024-11-12T18:41:56.289Z" w:id="1486207383"/>
          <w:rFonts w:ascii="Times" w:hAnsi="Times" w:eastAsia="Times" w:cs="Times"/>
          <w:i w:val="1"/>
          <w:iCs w:val="1"/>
          <w:color w:val="auto" w:themeColor="accent2" w:themeTint="FF" w:themeShade="FF"/>
          <w:sz w:val="24"/>
          <w:szCs w:val="24"/>
          <w:u w:val="none"/>
          <w:lang w:val="es-ES"/>
        </w:rPr>
      </w:pPr>
      <w:r w:rsidRPr="3AF0B8E9" w:rsidR="276ED59E">
        <w:rPr>
          <w:rFonts w:ascii="Times" w:hAnsi="Times" w:eastAsia="Times" w:cs="Times"/>
          <w:i w:val="1"/>
          <w:iCs w:val="1"/>
          <w:noProof w:val="0"/>
          <w:color w:val="auto"/>
          <w:sz w:val="24"/>
          <w:szCs w:val="24"/>
          <w:u w:val="none"/>
          <w:lang w:val="es-ES"/>
        </w:rPr>
        <w:t xml:space="preserve">El personal del Distrito se puede poner en </w:t>
      </w:r>
      <w:r w:rsidRPr="3AF0B8E9" w:rsidR="276ED59E">
        <w:rPr>
          <w:rFonts w:ascii="Times" w:hAnsi="Times" w:eastAsia="Times" w:cs="Times"/>
          <w:i w:val="1"/>
          <w:iCs w:val="1"/>
          <w:noProof w:val="0"/>
          <w:color w:val="auto"/>
          <w:sz w:val="24"/>
          <w:szCs w:val="24"/>
          <w:u w:val="none"/>
          <w:lang w:val="es-ES"/>
        </w:rPr>
        <w:t>contact</w:t>
      </w:r>
      <w:r w:rsidRPr="3AF0B8E9" w:rsidR="5349DDC3">
        <w:rPr>
          <w:rFonts w:ascii="Times" w:hAnsi="Times" w:eastAsia="Times" w:cs="Times"/>
          <w:i w:val="1"/>
          <w:iCs w:val="1"/>
          <w:noProof w:val="0"/>
          <w:color w:val="auto"/>
          <w:sz w:val="24"/>
          <w:szCs w:val="24"/>
          <w:u w:val="none"/>
          <w:lang w:val="es-ES"/>
        </w:rPr>
        <w:t>o</w:t>
      </w:r>
      <w:r w:rsidRPr="3AF0B8E9" w:rsidR="276ED59E">
        <w:rPr>
          <w:rFonts w:ascii="Times" w:hAnsi="Times" w:eastAsia="Times" w:cs="Times"/>
          <w:i w:val="1"/>
          <w:iCs w:val="1"/>
          <w:noProof w:val="0"/>
          <w:color w:val="auto"/>
          <w:sz w:val="24"/>
          <w:szCs w:val="24"/>
          <w:u w:val="none"/>
          <w:lang w:val="es-ES"/>
        </w:rPr>
        <w:t xml:space="preserve"> con la Coordinadora de Acceso Lingüístico, Aspen Brooks, por teléfono a </w:t>
      </w:r>
      <w:r w:rsidRPr="3AF0B8E9" w:rsidR="00523F78">
        <w:rPr>
          <w:rFonts w:ascii="Times" w:hAnsi="Times" w:eastAsia="Times" w:cs="Times"/>
          <w:i w:val="1"/>
          <w:iCs w:val="1"/>
          <w:noProof w:val="0"/>
          <w:color w:val="auto"/>
          <w:sz w:val="24"/>
          <w:szCs w:val="24"/>
          <w:u w:val="none"/>
          <w:lang w:val="es-ES"/>
        </w:rPr>
        <w:t xml:space="preserve">(425) 408-7783 </w:t>
      </w:r>
      <w:r w:rsidRPr="3AF0B8E9" w:rsidR="41133D4D">
        <w:rPr>
          <w:rFonts w:ascii="Times" w:hAnsi="Times" w:eastAsia="Times" w:cs="Times"/>
          <w:i w:val="1"/>
          <w:iCs w:val="1"/>
          <w:noProof w:val="0"/>
          <w:color w:val="auto"/>
          <w:sz w:val="24"/>
          <w:szCs w:val="24"/>
          <w:u w:val="none"/>
          <w:lang w:val="es-ES"/>
        </w:rPr>
        <w:t>o</w:t>
      </w:r>
      <w:r w:rsidRPr="3AF0B8E9" w:rsidR="41133D4D">
        <w:rPr>
          <w:rFonts w:ascii="Times" w:hAnsi="Times" w:eastAsia="Times" w:cs="Times"/>
          <w:i w:val="1"/>
          <w:iCs w:val="1"/>
          <w:color w:val="auto"/>
          <w:sz w:val="24"/>
          <w:szCs w:val="24"/>
          <w:u w:val="none"/>
          <w:lang w:val="es-ES"/>
        </w:rPr>
        <w:t xml:space="preserve"> a</w:t>
      </w:r>
      <w:r w:rsidRPr="3AF0B8E9" w:rsidR="00523F78">
        <w:rPr>
          <w:rFonts w:ascii="Times" w:hAnsi="Times" w:eastAsia="Times" w:cs="Times"/>
          <w:i w:val="1"/>
          <w:iCs w:val="1"/>
          <w:color w:val="auto"/>
          <w:sz w:val="24"/>
          <w:szCs w:val="24"/>
          <w:u w:val="none"/>
          <w:lang w:val="es-ES"/>
        </w:rPr>
        <w:t xml:space="preserve"> </w:t>
      </w:r>
      <w:r w:rsidRPr="3AF0B8E9" w:rsidR="00523F78">
        <w:rPr>
          <w:rFonts w:ascii="Times" w:hAnsi="Times" w:eastAsia="Times" w:cs="Times"/>
          <w:i w:val="1"/>
          <w:iCs w:val="1"/>
          <w:color w:val="auto"/>
          <w:sz w:val="24"/>
          <w:szCs w:val="24"/>
          <w:u w:val="none"/>
          <w:lang w:val="es-ES"/>
        </w:rPr>
        <w:t xml:space="preserve">abrooks@nsd.org </w:t>
      </w:r>
      <w:r w:rsidRPr="3AF0B8E9" w:rsidR="6D5AC7C6">
        <w:rPr>
          <w:rFonts w:ascii="Times" w:hAnsi="Times" w:eastAsia="Times" w:cs="Times"/>
          <w:i w:val="1"/>
          <w:iCs w:val="1"/>
          <w:color w:val="auto"/>
          <w:sz w:val="24"/>
          <w:szCs w:val="24"/>
          <w:u w:val="none"/>
          <w:lang w:val="es-ES"/>
        </w:rPr>
        <w:t xml:space="preserve">con preguntas o dudas, o para obtener información o apoyo con respecto a los servicios de interpretación y traducción. </w:t>
      </w:r>
    </w:p>
    <w:p w:rsidR="3FD19113" w:rsidP="3AF0B8E9" w:rsidRDefault="3FD19113" w14:paraId="6A2FDBCF" w14:textId="1397241F">
      <w:pPr>
        <w:ind w:left="1680"/>
        <w:rPr>
          <w:rFonts w:ascii="Times" w:hAnsi="Times" w:eastAsia="Times" w:cs="Times"/>
          <w:i w:val="1"/>
          <w:iCs w:val="1"/>
          <w:color w:val="auto"/>
          <w:sz w:val="24"/>
          <w:szCs w:val="24"/>
          <w:u w:val="none"/>
          <w:lang w:val="en-US"/>
          <w:rPrChange w:author="Aspen Brooks" w:date="2024-11-12T18:41:07.87Z" w:id="1314749004">
            <w:rPr>
              <w:rFonts w:ascii="Times" w:hAnsi="Times" w:eastAsia="Times" w:cs="Times"/>
              <w:i w:val="1"/>
              <w:iCs w:val="1"/>
              <w:color w:val="FF0000"/>
              <w:sz w:val="24"/>
              <w:szCs w:val="24"/>
              <w:highlight w:val="yellow"/>
              <w:u w:val="single"/>
            </w:rPr>
          </w:rPrChange>
        </w:rPr>
      </w:pPr>
    </w:p>
    <w:p w:rsidR="00E40FCB" w:rsidP="3FD19113" w:rsidRDefault="00523F78" w14:paraId="00000049" w14:textId="793A185A">
      <w:pPr>
        <w:ind w:left="1680"/>
        <w:rPr>
          <w:rFonts w:ascii="Times" w:hAnsi="Times" w:eastAsia="Times" w:cs="Times"/>
          <w:color w:val="auto"/>
          <w:sz w:val="24"/>
          <w:szCs w:val="24"/>
          <w:u w:val="none"/>
          <w:lang w:val="en-US"/>
        </w:rPr>
      </w:pPr>
      <w:r w:rsidRPr="3AF0B8E9" w:rsidR="00523F78">
        <w:rPr>
          <w:rFonts w:ascii="Times" w:hAnsi="Times" w:eastAsia="Times" w:cs="Times"/>
          <w:color w:val="auto"/>
          <w:sz w:val="24"/>
          <w:szCs w:val="24"/>
          <w:u w:val="none"/>
        </w:rPr>
        <w:t>8.</w:t>
      </w:r>
      <w:r>
        <w:tab/>
      </w:r>
      <w:r w:rsidRPr="3AF0B8E9" w:rsidR="7792B1C8">
        <w:rPr>
          <w:rFonts w:ascii="Times" w:hAnsi="Times" w:eastAsia="Times" w:cs="Times"/>
          <w:color w:val="auto"/>
          <w:sz w:val="24"/>
          <w:szCs w:val="24"/>
          <w:u w:val="none"/>
        </w:rPr>
        <w:t>Los administradores del distrito, incluidos los que se ocupan del registro y la inscripción, el personal certificado y otro personal apropiado, según determine el superintendente, recibirán orientación e información sobre:</w:t>
      </w:r>
    </w:p>
    <w:p w:rsidR="00523F78" w:rsidP="3AF0B8E9" w:rsidRDefault="00523F78" w14:paraId="6BBEFE1E" w14:textId="5660CA34">
      <w:pPr>
        <w:ind w:left="2520"/>
        <w:rPr>
          <w:rFonts w:ascii="Times" w:hAnsi="Times" w:eastAsia="Times" w:cs="Times"/>
          <w:color w:val="auto"/>
          <w:sz w:val="24"/>
          <w:szCs w:val="24"/>
          <w:u w:val="none"/>
          <w:lang w:val="en-US"/>
        </w:rPr>
      </w:pPr>
      <w:r w:rsidRPr="3AF0B8E9" w:rsidR="00523F78">
        <w:rPr>
          <w:rFonts w:ascii="Times" w:hAnsi="Times" w:eastAsia="Times" w:cs="Times"/>
          <w:color w:val="auto"/>
          <w:sz w:val="24"/>
          <w:szCs w:val="24"/>
          <w:u w:val="none"/>
          <w:lang w:val="en-US"/>
        </w:rPr>
        <w:t>a.</w:t>
      </w:r>
      <w:r>
        <w:tab/>
      </w:r>
      <w:r w:rsidRPr="3AF0B8E9" w:rsidR="42D35D73">
        <w:rPr>
          <w:rFonts w:ascii="Times" w:hAnsi="Times" w:eastAsia="Times" w:cs="Times"/>
          <w:color w:val="auto"/>
          <w:sz w:val="24"/>
          <w:szCs w:val="24"/>
          <w:u w:val="none"/>
          <w:lang w:val="en-US"/>
        </w:rPr>
        <w:t>los derechos de los padres y las familias con un dominio limitado del inglés bajo la legislación estatal y federal a los servicios de acceso lingüístico prestados por el Distrito;</w:t>
      </w:r>
    </w:p>
    <w:p w:rsidR="00523F78" w:rsidP="3AF0B8E9" w:rsidRDefault="00523F78" w14:paraId="3A2B6126" w14:textId="6ED5B247">
      <w:pPr>
        <w:ind w:left="2520"/>
        <w:rPr>
          <w:rFonts w:ascii="Times" w:hAnsi="Times" w:eastAsia="Times" w:cs="Times"/>
          <w:color w:val="auto"/>
          <w:sz w:val="24"/>
          <w:szCs w:val="24"/>
          <w:u w:val="none"/>
        </w:rPr>
      </w:pPr>
      <w:r w:rsidRPr="3AF0B8E9" w:rsidR="00523F78">
        <w:rPr>
          <w:rFonts w:ascii="Times" w:hAnsi="Times" w:eastAsia="Times" w:cs="Times"/>
          <w:color w:val="auto"/>
          <w:sz w:val="24"/>
          <w:szCs w:val="24"/>
          <w:u w:val="none"/>
        </w:rPr>
        <w:t>b.</w:t>
      </w:r>
      <w:r>
        <w:tab/>
      </w:r>
      <w:r w:rsidRPr="3AF0B8E9" w:rsidR="7616B417">
        <w:rPr>
          <w:rFonts w:ascii="Times" w:hAnsi="Times" w:eastAsia="Times" w:cs="Times"/>
          <w:color w:val="auto"/>
          <w:sz w:val="24"/>
          <w:szCs w:val="24"/>
          <w:u w:val="none"/>
        </w:rPr>
        <w:t>la importancia de comunicarse de manera significativa y eficaz con los padres y las familias con un dominio limitado del inglés;</w:t>
      </w:r>
    </w:p>
    <w:p w:rsidR="00523F78" w:rsidP="3AF0B8E9" w:rsidRDefault="00523F78" w14:paraId="53FFE804" w14:textId="35F70C00">
      <w:pPr>
        <w:ind w:left="2520"/>
        <w:rPr>
          <w:rFonts w:ascii="Times" w:hAnsi="Times" w:eastAsia="Times" w:cs="Times"/>
          <w:color w:val="auto"/>
          <w:sz w:val="24"/>
          <w:szCs w:val="24"/>
          <w:u w:val="none"/>
        </w:rPr>
      </w:pPr>
      <w:r w:rsidRPr="3AF0B8E9" w:rsidR="00523F78">
        <w:rPr>
          <w:rFonts w:ascii="Times" w:hAnsi="Times" w:eastAsia="Times" w:cs="Times"/>
          <w:color w:val="auto"/>
          <w:sz w:val="24"/>
          <w:szCs w:val="24"/>
          <w:u w:val="none"/>
        </w:rPr>
        <w:t xml:space="preserve">c. </w:t>
      </w:r>
      <w:r>
        <w:tab/>
      </w:r>
      <w:r w:rsidRPr="3AF0B8E9" w:rsidR="596320CB">
        <w:rPr>
          <w:rFonts w:ascii="Times" w:hAnsi="Times" w:eastAsia="Times" w:cs="Times"/>
          <w:color w:val="auto"/>
          <w:sz w:val="24"/>
          <w:szCs w:val="24"/>
          <w:u w:val="none"/>
        </w:rPr>
        <w:t>las formas más eficaces de comunicarse con los padres y las familias con un dominio limitado del inglés en relación con los servicios lingüísticos disponibles en el Distrito;</w:t>
      </w:r>
    </w:p>
    <w:p w:rsidR="00E40FCB" w:rsidP="3FD19113" w:rsidRDefault="00523F78" w14:paraId="0000004D" w14:textId="3AB80DDE">
      <w:pPr>
        <w:ind w:left="2520"/>
        <w:rPr>
          <w:rFonts w:ascii="Times" w:hAnsi="Times" w:eastAsia="Times" w:cs="Times"/>
          <w:color w:val="auto"/>
          <w:sz w:val="24"/>
          <w:szCs w:val="24"/>
          <w:u w:val="none"/>
          <w:lang w:val="en-US"/>
        </w:rPr>
      </w:pPr>
      <w:r w:rsidRPr="3AF0B8E9" w:rsidR="00523F78">
        <w:rPr>
          <w:rFonts w:ascii="Times" w:hAnsi="Times" w:eastAsia="Times" w:cs="Times"/>
          <w:color w:val="auto"/>
          <w:sz w:val="24"/>
          <w:szCs w:val="24"/>
          <w:u w:val="none"/>
        </w:rPr>
        <w:t>d.</w:t>
      </w:r>
      <w:r>
        <w:tab/>
      </w:r>
      <w:r w:rsidRPr="3AF0B8E9" w:rsidR="2E6090B1">
        <w:rPr>
          <w:rFonts w:ascii="Times" w:hAnsi="Times" w:eastAsia="Times" w:cs="Times"/>
          <w:color w:val="auto"/>
          <w:sz w:val="24"/>
          <w:szCs w:val="24"/>
          <w:u w:val="none"/>
        </w:rPr>
        <w:t>la importancia de utilizar servicios competentes de traducción e interpretación al comunicarse con padres y familias con un dominio limitado del inglés;</w:t>
      </w:r>
    </w:p>
    <w:p w:rsidR="00E40FCB" w:rsidP="3FD19113" w:rsidRDefault="00523F78" w14:paraId="0000004E" w14:textId="446B156A">
      <w:pPr>
        <w:ind w:left="2520"/>
        <w:rPr>
          <w:rFonts w:ascii="Times" w:hAnsi="Times" w:eastAsia="Times" w:cs="Times"/>
          <w:color w:val="auto"/>
          <w:sz w:val="24"/>
          <w:szCs w:val="24"/>
          <w:u w:val="none"/>
          <w:lang w:val="en-US"/>
        </w:rPr>
      </w:pPr>
      <w:r w:rsidRPr="3AF0B8E9" w:rsidR="00523F78">
        <w:rPr>
          <w:rFonts w:ascii="Times" w:hAnsi="Times" w:eastAsia="Times" w:cs="Times"/>
          <w:color w:val="auto"/>
          <w:sz w:val="24"/>
          <w:szCs w:val="24"/>
          <w:u w:val="none"/>
        </w:rPr>
        <w:t>e.</w:t>
      </w:r>
      <w:r>
        <w:tab/>
      </w:r>
      <w:r w:rsidRPr="3AF0B8E9" w:rsidR="4420C338">
        <w:rPr>
          <w:rFonts w:ascii="Times" w:hAnsi="Times" w:eastAsia="Times" w:cs="Times"/>
          <w:color w:val="auto"/>
          <w:sz w:val="24"/>
          <w:szCs w:val="24"/>
          <w:u w:val="none"/>
        </w:rPr>
        <w:t>la disponibilidad de servicios de traducción e interpretación en el Distrito, ya sea mediante interpretación en persona, servicios telefónicos, servicios en línea o videoconferencia;</w:t>
      </w:r>
    </w:p>
    <w:p w:rsidR="00E40FCB" w:rsidP="3FD19113" w:rsidRDefault="00523F78" w14:paraId="0000004F" w14:textId="6226AEC6">
      <w:pPr>
        <w:ind w:left="2520"/>
        <w:rPr>
          <w:rFonts w:ascii="Times" w:hAnsi="Times" w:eastAsia="Times" w:cs="Times"/>
          <w:color w:val="auto"/>
          <w:sz w:val="24"/>
          <w:szCs w:val="24"/>
          <w:u w:val="none"/>
          <w:lang w:val="en-US"/>
        </w:rPr>
      </w:pPr>
      <w:r w:rsidRPr="3AF0B8E9" w:rsidR="00523F78">
        <w:rPr>
          <w:rFonts w:ascii="Times" w:hAnsi="Times" w:eastAsia="Times" w:cs="Times"/>
          <w:color w:val="auto"/>
          <w:sz w:val="24"/>
          <w:szCs w:val="24"/>
          <w:u w:val="none"/>
        </w:rPr>
        <w:t xml:space="preserve">f.  </w:t>
      </w:r>
      <w:r>
        <w:tab/>
      </w:r>
      <w:r w:rsidRPr="3AF0B8E9" w:rsidR="60F2A18A">
        <w:rPr>
          <w:rFonts w:ascii="Times" w:hAnsi="Times" w:eastAsia="Times" w:cs="Times"/>
          <w:color w:val="auto"/>
          <w:sz w:val="24"/>
          <w:szCs w:val="24"/>
          <w:u w:val="none"/>
        </w:rPr>
        <w:t>los mecanismos y procesos para acceder a los servicios de traducción e interpretación cuando se trabaja con padres y familias con un dominio limitado del inglés, incluida la garantía de que se accede al servicio lingüístico correcto, la comprobación de la comprensión por parte de los padres y las familias una vez iniciada la interpretación, y la revisión adecuada de las traducciones para que el contenido sea apropiado para el público; y</w:t>
      </w:r>
    </w:p>
    <w:p w:rsidR="00E40FCB" w:rsidP="3FD19113" w:rsidRDefault="00523F78" w14:paraId="00000050" w14:textId="20D3F9AA">
      <w:pPr>
        <w:ind w:left="2520"/>
        <w:rPr>
          <w:rFonts w:ascii="Times" w:hAnsi="Times" w:eastAsia="Times" w:cs="Times"/>
          <w:color w:val="auto"/>
          <w:sz w:val="24"/>
          <w:szCs w:val="24"/>
          <w:u w:val="none"/>
          <w:lang w:val="en-US"/>
        </w:rPr>
      </w:pPr>
      <w:r w:rsidRPr="3AF0B8E9" w:rsidR="00523F78">
        <w:rPr>
          <w:rFonts w:ascii="Times" w:hAnsi="Times" w:eastAsia="Times" w:cs="Times"/>
          <w:color w:val="auto"/>
          <w:sz w:val="24"/>
          <w:szCs w:val="24"/>
          <w:u w:val="none"/>
        </w:rPr>
        <w:t>g.</w:t>
      </w:r>
      <w:r>
        <w:tab/>
      </w:r>
      <w:r w:rsidRPr="3AF0B8E9" w:rsidR="37B84348">
        <w:rPr>
          <w:rFonts w:ascii="Times" w:hAnsi="Times" w:eastAsia="Times" w:cs="Times"/>
          <w:color w:val="auto"/>
          <w:sz w:val="24"/>
          <w:szCs w:val="24"/>
          <w:u w:val="none"/>
        </w:rPr>
        <w:t>el proceso para reportar preocupaciones o quejas.</w:t>
      </w:r>
    </w:p>
    <w:p w:rsidR="00E40FCB" w:rsidP="3FD19113" w:rsidRDefault="00523F78" w14:paraId="00000051" w14:textId="77777777">
      <w:pPr>
        <w:ind w:left="2160"/>
        <w:rPr>
          <w:rFonts w:ascii="Times" w:hAnsi="Times" w:eastAsia="Times" w:cs="Times"/>
          <w:color w:val="auto"/>
          <w:sz w:val="24"/>
          <w:szCs w:val="24"/>
          <w:u w:val="none"/>
        </w:rPr>
      </w:pPr>
      <w:r w:rsidRPr="3AF0B8E9" w:rsidR="00523F78">
        <w:rPr>
          <w:rFonts w:ascii="Times" w:hAnsi="Times" w:eastAsia="Times" w:cs="Times"/>
          <w:color w:val="auto"/>
          <w:sz w:val="24"/>
          <w:szCs w:val="24"/>
          <w:u w:val="none"/>
        </w:rPr>
        <w:t xml:space="preserve"> </w:t>
      </w:r>
    </w:p>
    <w:p w:rsidR="00E40FCB" w:rsidP="3FD19113" w:rsidRDefault="00523F78" w14:paraId="00000052" w14:textId="77777777">
      <w:pPr>
        <w:numPr>
          <w:ilvl w:val="0"/>
          <w:numId w:val="2"/>
        </w:numPr>
        <w:rPr>
          <w:rFonts w:ascii="Times" w:hAnsi="Times" w:eastAsia="Times" w:cs="Times"/>
          <w:color w:val="auto"/>
          <w:sz w:val="24"/>
          <w:szCs w:val="24"/>
          <w:u w:val="none"/>
        </w:rPr>
      </w:pPr>
      <w:r w:rsidRPr="3AF0B8E9" w:rsidR="00523F78">
        <w:rPr>
          <w:rFonts w:ascii="Times" w:hAnsi="Times" w:eastAsia="Times" w:cs="Times"/>
          <w:color w:val="auto"/>
          <w:sz w:val="24"/>
          <w:szCs w:val="24"/>
          <w:u w:val="none"/>
        </w:rPr>
        <w:t xml:space="preserve"> </w:t>
      </w:r>
    </w:p>
    <w:p w:rsidR="00523F78" w:rsidP="3AF0B8E9" w:rsidRDefault="00523F78" w14:paraId="2A94944C" w14:textId="38E23D18">
      <w:pPr>
        <w:pStyle w:val="Normal"/>
        <w:suppressLineNumbers w:val="0"/>
        <w:spacing w:before="0" w:beforeAutospacing="off" w:after="0" w:afterAutospacing="off" w:line="276" w:lineRule="auto"/>
        <w:ind w:left="1680" w:right="0"/>
        <w:jc w:val="left"/>
        <w:rPr>
          <w:rFonts w:ascii="Times" w:hAnsi="Times" w:eastAsia="Times" w:cs="Times"/>
          <w:color w:val="auto"/>
          <w:sz w:val="24"/>
          <w:szCs w:val="24"/>
          <w:u w:val="none"/>
        </w:rPr>
      </w:pPr>
      <w:r w:rsidRPr="3AF0B8E9" w:rsidR="00523F78">
        <w:rPr>
          <w:rFonts w:ascii="Times" w:hAnsi="Times" w:eastAsia="Times" w:cs="Times"/>
          <w:color w:val="auto"/>
          <w:sz w:val="24"/>
          <w:szCs w:val="24"/>
          <w:u w:val="none"/>
          <w:rPrChange w:author="Aspen Brooks" w:date="2024-11-12T18:41:07.891Z" w:id="2026961523">
            <w:rPr>
              <w:rFonts w:ascii="Times" w:hAnsi="Times" w:eastAsia="Times" w:cs="Times"/>
              <w:color w:val="FF0000"/>
              <w:sz w:val="24"/>
              <w:szCs w:val="24"/>
              <w:u w:val="single"/>
              <w:lang w:val="en-US"/>
            </w:rPr>
          </w:rPrChange>
        </w:rPr>
        <w:t>9.</w:t>
      </w:r>
      <w:r>
        <w:tab/>
      </w:r>
      <w:r w:rsidRPr="3AF0B8E9" w:rsidR="3126DD5B">
        <w:rPr>
          <w:rFonts w:ascii="Times" w:hAnsi="Times" w:eastAsia="Times" w:cs="Times"/>
          <w:b w:val="1"/>
          <w:bCs w:val="1"/>
          <w:color w:val="auto"/>
          <w:sz w:val="24"/>
          <w:szCs w:val="24"/>
          <w:u w:val="none"/>
        </w:rPr>
        <w:t>Servicios de Interpretación</w:t>
      </w:r>
      <w:r w:rsidRPr="3AF0B8E9" w:rsidR="00523F78">
        <w:rPr>
          <w:rFonts w:ascii="Times" w:hAnsi="Times" w:eastAsia="Times" w:cs="Times"/>
          <w:color w:val="auto"/>
          <w:sz w:val="24"/>
          <w:szCs w:val="24"/>
          <w:u w:val="none"/>
          <w:rPrChange w:author="Aspen Brooks" w:date="2024-11-12T18:40:22.237Z" w:id="702768084">
            <w:rPr>
              <w:rFonts w:ascii="Times" w:hAnsi="Times" w:eastAsia="Times" w:cs="Times"/>
              <w:color w:val="FF0000"/>
              <w:sz w:val="24"/>
              <w:szCs w:val="24"/>
              <w:u w:val="single"/>
              <w:lang w:val="en-US"/>
            </w:rPr>
          </w:rPrChange>
        </w:rPr>
        <w:t xml:space="preserve">: </w:t>
      </w:r>
      <w:r w:rsidRPr="3AF0B8E9" w:rsidR="123E5CEF">
        <w:rPr>
          <w:rFonts w:ascii="Times" w:hAnsi="Times" w:eastAsia="Times" w:cs="Times"/>
          <w:color w:val="auto"/>
          <w:sz w:val="24"/>
          <w:szCs w:val="24"/>
          <w:u w:val="none"/>
        </w:rPr>
        <w:t xml:space="preserve">Siempre que lo soliciten los padres o familiares o siempre que el personal escolar o los funcionarios del Distrito puedan anticipar razonablemente que los servicios de interpretación son necesarios para comunicarse de manera significativa con los padres o familiares en relación con información importante sobre la educación o las actividades escolares del alumno, el Distrito proporcionará servicios de interpretación de acuerdo con este procedimiento. </w:t>
      </w:r>
    </w:p>
    <w:p w:rsidR="123E5CEF" w:rsidP="3AF0B8E9" w:rsidRDefault="123E5CEF" w14:paraId="459E97DE" w14:textId="7A4DCE5D">
      <w:pPr>
        <w:pStyle w:val="Normal"/>
        <w:bidi w:val="0"/>
        <w:spacing w:before="0" w:beforeAutospacing="off" w:after="0" w:afterAutospacing="off" w:line="276" w:lineRule="auto"/>
        <w:ind w:left="1680" w:right="0"/>
        <w:jc w:val="left"/>
      </w:pPr>
      <w:r w:rsidRPr="3AF0B8E9" w:rsidR="123E5CEF">
        <w:rPr>
          <w:rFonts w:ascii="Times" w:hAnsi="Times" w:eastAsia="Times" w:cs="Times"/>
          <w:color w:val="auto"/>
          <w:sz w:val="24"/>
          <w:szCs w:val="24"/>
          <w:u w:val="none"/>
        </w:rPr>
        <w:t xml:space="preserve"> </w:t>
      </w:r>
    </w:p>
    <w:p w:rsidR="123E5CEF" w:rsidP="3AF0B8E9" w:rsidRDefault="123E5CEF" w14:paraId="2EB44CE6" w14:textId="116C8B69">
      <w:pPr>
        <w:pStyle w:val="Normal"/>
        <w:bidi w:val="0"/>
        <w:spacing w:before="0" w:beforeAutospacing="off" w:after="0" w:afterAutospacing="off" w:line="276" w:lineRule="auto"/>
        <w:ind w:left="1680" w:right="0"/>
        <w:jc w:val="left"/>
      </w:pPr>
      <w:r w:rsidRPr="3AF0B8E9" w:rsidR="123E5CEF">
        <w:rPr>
          <w:rFonts w:ascii="Times" w:hAnsi="Times" w:eastAsia="Times" w:cs="Times"/>
          <w:color w:val="auto"/>
          <w:sz w:val="24"/>
          <w:szCs w:val="24"/>
          <w:u w:val="none"/>
        </w:rPr>
        <w:t xml:space="preserve">Dichos servicios de interpretación podrán prestarse en el lugar donde el padre o familiar desee comunicarse o por medios electrónicos, como teléfono o videoconferencia. </w:t>
      </w:r>
    </w:p>
    <w:p w:rsidR="123E5CEF" w:rsidP="3AF0B8E9" w:rsidRDefault="123E5CEF" w14:paraId="2756CDAE" w14:textId="3D641C4C">
      <w:pPr>
        <w:pStyle w:val="Normal"/>
        <w:bidi w:val="0"/>
        <w:spacing w:before="0" w:beforeAutospacing="off" w:after="0" w:afterAutospacing="off" w:line="276" w:lineRule="auto"/>
        <w:ind w:left="1680" w:right="0"/>
        <w:jc w:val="left"/>
      </w:pPr>
      <w:r w:rsidRPr="3AF0B8E9" w:rsidR="123E5CEF">
        <w:rPr>
          <w:rFonts w:ascii="Times" w:hAnsi="Times" w:eastAsia="Times" w:cs="Times"/>
          <w:color w:val="auto"/>
          <w:sz w:val="24"/>
          <w:szCs w:val="24"/>
          <w:u w:val="none"/>
        </w:rPr>
        <w:t xml:space="preserve"> </w:t>
      </w:r>
    </w:p>
    <w:p w:rsidR="123E5CEF" w:rsidP="3AF0B8E9" w:rsidRDefault="123E5CEF" w14:paraId="13D6D981" w14:textId="7686E6A3">
      <w:pPr>
        <w:pStyle w:val="Normal"/>
        <w:bidi w:val="0"/>
        <w:spacing w:before="0" w:beforeAutospacing="off" w:after="0" w:afterAutospacing="off" w:line="276" w:lineRule="auto"/>
        <w:ind w:left="1680" w:right="0"/>
        <w:jc w:val="left"/>
      </w:pPr>
      <w:r w:rsidRPr="3AF0B8E9" w:rsidR="123E5CEF">
        <w:rPr>
          <w:rFonts w:ascii="Times" w:hAnsi="Times" w:eastAsia="Times" w:cs="Times"/>
          <w:color w:val="auto"/>
          <w:sz w:val="24"/>
          <w:szCs w:val="24"/>
          <w:u w:val="none"/>
        </w:rPr>
        <w:t xml:space="preserve">Tras notificar con dos semanas de antelación que se requieren dichos servicios, el Distrito se esforzará por proporcionar servicios de interpretación para cualquier grupo lingüístico que constituya al menos el 5 por ciento de la población total de padres del Distrito o 1000 personas, el que sea menor, así como idiomas visuales como ASL, en reuniones públicas organizadas o patrocinadas por el Distrito. Si un intérprete no está disponible cuando se solicita debido a limitaciones de capacidad o recursos, el Distrito se esforzará por facilitar el acceso lingüístico caso por caso mediante interpretación a distancia, traducción escrita y otras opciones en colaboración con las familias que hayan solicitado el servicio.  </w:t>
      </w:r>
    </w:p>
    <w:p w:rsidR="00E40FCB" w:rsidP="3FD19113" w:rsidRDefault="00523F78" w14:paraId="00000054" w14:textId="77777777">
      <w:pPr>
        <w:ind w:left="1440"/>
        <w:rPr>
          <w:rFonts w:ascii="Times" w:hAnsi="Times" w:eastAsia="Times" w:cs="Times"/>
          <w:color w:val="auto"/>
          <w:sz w:val="24"/>
          <w:szCs w:val="24"/>
          <w:u w:val="none"/>
          <w:rPrChange w:author="Aspen Brooks" w:date="2024-11-12T18:41:07.934Z" w:id="1859184202">
            <w:rPr>
              <w:rFonts w:ascii="Times" w:hAnsi="Times" w:eastAsia="Times" w:cs="Times"/>
              <w:color w:val="FF0000"/>
              <w:sz w:val="24"/>
              <w:szCs w:val="24"/>
              <w:u w:val="single"/>
            </w:rPr>
          </w:rPrChange>
        </w:rPr>
      </w:pPr>
      <w:r w:rsidRPr="3AF0B8E9" w:rsidR="00523F78">
        <w:rPr>
          <w:rFonts w:ascii="Times" w:hAnsi="Times" w:eastAsia="Times" w:cs="Times"/>
          <w:color w:val="auto"/>
          <w:sz w:val="24"/>
          <w:szCs w:val="24"/>
          <w:u w:val="none"/>
          <w:rPrChange w:author="Aspen Brooks" w:date="2024-11-12T18:41:07.933Z" w:id="1231578579">
            <w:rPr>
              <w:rFonts w:ascii="Times" w:hAnsi="Times" w:eastAsia="Times" w:cs="Times"/>
              <w:color w:val="FF0000"/>
              <w:sz w:val="24"/>
              <w:szCs w:val="24"/>
              <w:u w:val="single"/>
            </w:rPr>
          </w:rPrChange>
        </w:rPr>
        <w:t xml:space="preserve"> </w:t>
      </w:r>
    </w:p>
    <w:p w:rsidR="00E40FCB" w:rsidP="3FD19113" w:rsidRDefault="00523F78" w14:paraId="00000055" w14:textId="77777777">
      <w:pPr>
        <w:numPr>
          <w:ilvl w:val="0"/>
          <w:numId w:val="1"/>
        </w:numPr>
        <w:rPr>
          <w:rFonts w:ascii="Times" w:hAnsi="Times" w:eastAsia="Times" w:cs="Times"/>
          <w:color w:val="auto"/>
          <w:sz w:val="24"/>
          <w:szCs w:val="24"/>
          <w:u w:val="none"/>
          <w:rPrChange w:author="Aspen Brooks" w:date="2024-11-12T18:40:22.261Z" w:id="1162152681">
            <w:rPr>
              <w:rFonts w:ascii="Times" w:hAnsi="Times" w:eastAsia="Times" w:cs="Times"/>
              <w:color w:val="FF0000"/>
              <w:sz w:val="24"/>
              <w:szCs w:val="24"/>
            </w:rPr>
          </w:rPrChange>
        </w:rPr>
      </w:pPr>
      <w:r w:rsidRPr="3AF0B8E9" w:rsidR="00523F78">
        <w:rPr>
          <w:rFonts w:ascii="Times" w:hAnsi="Times" w:eastAsia="Times" w:cs="Times"/>
          <w:color w:val="auto"/>
          <w:sz w:val="24"/>
          <w:szCs w:val="24"/>
          <w:u w:val="none"/>
          <w:rPrChange w:author="Aspen Brooks" w:date="2024-11-12T18:41:07.934Z" w:id="2063550783">
            <w:rPr>
              <w:rFonts w:ascii="Times" w:hAnsi="Times" w:eastAsia="Times" w:cs="Times"/>
              <w:color w:val="FF0000"/>
              <w:sz w:val="24"/>
              <w:szCs w:val="24"/>
              <w:u w:val="single"/>
            </w:rPr>
          </w:rPrChange>
        </w:rPr>
        <w:t xml:space="preserve"> </w:t>
      </w:r>
    </w:p>
    <w:p w:rsidR="00523F78" w:rsidP="3AF0B8E9" w:rsidRDefault="00523F78" w14:paraId="3ECD2788" w14:textId="16CC9E59">
      <w:pPr>
        <w:ind w:left="1680"/>
        <w:rPr>
          <w:rFonts w:ascii="Times" w:hAnsi="Times" w:eastAsia="Times" w:cs="Times"/>
          <w:color w:val="auto"/>
          <w:sz w:val="24"/>
          <w:szCs w:val="24"/>
          <w:u w:val="none"/>
          <w:lang w:val="en-US"/>
        </w:rPr>
      </w:pPr>
      <w:r w:rsidRPr="3AF0B8E9" w:rsidR="00523F78">
        <w:rPr>
          <w:rFonts w:ascii="Times" w:hAnsi="Times" w:eastAsia="Times" w:cs="Times"/>
          <w:color w:val="auto"/>
          <w:sz w:val="24"/>
          <w:szCs w:val="24"/>
          <w:u w:val="none"/>
          <w:lang w:val="es-ES"/>
        </w:rPr>
        <w:t xml:space="preserve">10. </w:t>
      </w:r>
      <w:r w:rsidRPr="3AF0B8E9" w:rsidR="2E266B8D">
        <w:rPr>
          <w:rFonts w:ascii="Times" w:hAnsi="Times" w:eastAsia="Times" w:cs="Times"/>
          <w:b w:val="1"/>
          <w:bCs w:val="1"/>
          <w:color w:val="auto"/>
          <w:sz w:val="24"/>
          <w:szCs w:val="24"/>
          <w:u w:val="none"/>
          <w:lang w:val="es-ES"/>
        </w:rPr>
        <w:t>Traducción</w:t>
      </w:r>
      <w:r w:rsidRPr="3AF0B8E9" w:rsidR="2E266B8D">
        <w:rPr>
          <w:rFonts w:ascii="Times" w:hAnsi="Times" w:eastAsia="Times" w:cs="Times"/>
          <w:b w:val="1"/>
          <w:bCs w:val="1"/>
          <w:color w:val="auto"/>
          <w:sz w:val="24"/>
          <w:szCs w:val="24"/>
          <w:u w:val="none"/>
          <w:lang w:val="es-ES"/>
        </w:rPr>
        <w:t xml:space="preserve"> de </w:t>
      </w:r>
      <w:r w:rsidRPr="3AF0B8E9" w:rsidR="2E266B8D">
        <w:rPr>
          <w:rFonts w:ascii="Times" w:hAnsi="Times" w:eastAsia="Times" w:cs="Times"/>
          <w:b w:val="1"/>
          <w:bCs w:val="1"/>
          <w:color w:val="auto"/>
          <w:sz w:val="24"/>
          <w:szCs w:val="24"/>
          <w:u w:val="none"/>
          <w:lang w:val="es-ES"/>
        </w:rPr>
        <w:t>Documentos</w:t>
      </w:r>
      <w:r w:rsidRPr="3AF0B8E9" w:rsidR="2E266B8D">
        <w:rPr>
          <w:rFonts w:ascii="Times" w:hAnsi="Times" w:eastAsia="Times" w:cs="Times"/>
          <w:b w:val="1"/>
          <w:bCs w:val="1"/>
          <w:color w:val="auto"/>
          <w:sz w:val="24"/>
          <w:szCs w:val="24"/>
          <w:u w:val="none"/>
          <w:lang w:val="es-ES"/>
        </w:rPr>
        <w:t xml:space="preserve"> Vitales</w:t>
      </w:r>
      <w:r w:rsidRPr="3AF0B8E9" w:rsidR="00523F78">
        <w:rPr>
          <w:rFonts w:ascii="Times" w:hAnsi="Times" w:eastAsia="Times" w:cs="Times"/>
          <w:color w:val="auto"/>
          <w:sz w:val="24"/>
          <w:szCs w:val="24"/>
          <w:u w:val="none"/>
          <w:lang w:val="es-ES"/>
        </w:rPr>
        <w:t xml:space="preserve">: </w:t>
      </w:r>
      <w:r w:rsidRPr="3AF0B8E9" w:rsidR="160EB2F5">
        <w:rPr>
          <w:rFonts w:ascii="Times" w:hAnsi="Times" w:eastAsia="Times" w:cs="Times"/>
          <w:color w:val="auto"/>
          <w:sz w:val="24"/>
          <w:szCs w:val="24"/>
          <w:u w:val="none"/>
          <w:lang w:val="es-ES"/>
        </w:rPr>
        <w:t>El Distrito identificará los documentos vitales que se distribuyen o comunican electrónicamente a todos o sustancialmente todos los padres que contienen información importante sobre la educación de un estudiante, incluyendo pero no limitado a:</w:t>
      </w:r>
    </w:p>
    <w:p w:rsidR="70EDFA74" w:rsidP="3AF0B8E9" w:rsidRDefault="70EDFA74" w14:paraId="46FAB06F" w14:textId="1122A601">
      <w:pPr>
        <w:ind w:left="2520"/>
        <w:rPr>
          <w:rFonts w:ascii="Times" w:hAnsi="Times" w:eastAsia="Times" w:cs="Times"/>
          <w:color w:val="auto"/>
          <w:sz w:val="24"/>
          <w:szCs w:val="24"/>
          <w:u w:val="none"/>
        </w:rPr>
      </w:pPr>
      <w:r w:rsidRPr="3AF0B8E9" w:rsidR="70EDFA74">
        <w:rPr>
          <w:rFonts w:ascii="Times" w:hAnsi="Times" w:eastAsia="Times" w:cs="Times"/>
          <w:color w:val="auto"/>
          <w:sz w:val="24"/>
          <w:szCs w:val="24"/>
          <w:u w:val="none"/>
        </w:rPr>
        <w:t xml:space="preserve">a. matriculación, solicitud y selección </w:t>
      </w:r>
    </w:p>
    <w:p w:rsidR="70EDFA74" w:rsidP="3AF0B8E9" w:rsidRDefault="70EDFA74" w14:paraId="4909B4FC" w14:textId="1230FDFF">
      <w:pPr>
        <w:pStyle w:val="Normal"/>
        <w:ind w:left="2520"/>
        <w:rPr>
          <w:rFonts w:ascii="Times" w:hAnsi="Times" w:eastAsia="Times" w:cs="Times"/>
          <w:color w:val="auto"/>
          <w:sz w:val="24"/>
          <w:szCs w:val="24"/>
          <w:u w:val="none"/>
        </w:rPr>
      </w:pPr>
      <w:r w:rsidRPr="3AF0B8E9" w:rsidR="70EDFA74">
        <w:rPr>
          <w:rFonts w:ascii="Times" w:hAnsi="Times" w:eastAsia="Times" w:cs="Times"/>
          <w:color w:val="auto"/>
          <w:sz w:val="24"/>
          <w:szCs w:val="24"/>
          <w:u w:val="none"/>
        </w:rPr>
        <w:t xml:space="preserve"> </w:t>
      </w:r>
      <w:r w:rsidRPr="3AF0B8E9" w:rsidR="70EDFA74">
        <w:rPr>
          <w:rFonts w:ascii="Times" w:hAnsi="Times" w:eastAsia="Times" w:cs="Times"/>
          <w:color w:val="auto"/>
          <w:sz w:val="24"/>
          <w:szCs w:val="24"/>
          <w:u w:val="none"/>
        </w:rPr>
        <w:t xml:space="preserve">b. normas académicas y rendimiento de los alumnos </w:t>
      </w:r>
    </w:p>
    <w:p w:rsidR="70EDFA74" w:rsidP="3AF0B8E9" w:rsidRDefault="70EDFA74" w14:paraId="21AFE453" w14:textId="5D03E04D">
      <w:pPr>
        <w:pStyle w:val="Normal"/>
        <w:ind w:left="2520"/>
        <w:rPr>
          <w:rFonts w:ascii="Times" w:hAnsi="Times" w:eastAsia="Times" w:cs="Times"/>
          <w:color w:val="auto"/>
          <w:sz w:val="24"/>
          <w:szCs w:val="24"/>
          <w:u w:val="none"/>
        </w:rPr>
      </w:pPr>
      <w:r w:rsidRPr="3AF0B8E9" w:rsidR="70EDFA74">
        <w:rPr>
          <w:rFonts w:ascii="Times" w:hAnsi="Times" w:eastAsia="Times" w:cs="Times"/>
          <w:color w:val="auto"/>
          <w:sz w:val="24"/>
          <w:szCs w:val="24"/>
          <w:u w:val="none"/>
        </w:rPr>
        <w:t xml:space="preserve"> </w:t>
      </w:r>
      <w:r w:rsidRPr="3AF0B8E9" w:rsidR="70EDFA74">
        <w:rPr>
          <w:rFonts w:ascii="Times" w:hAnsi="Times" w:eastAsia="Times" w:cs="Times"/>
          <w:color w:val="auto"/>
          <w:sz w:val="24"/>
          <w:szCs w:val="24"/>
          <w:u w:val="none"/>
        </w:rPr>
        <w:t xml:space="preserve">c. seguridad, disciplina y expectativas de conducta </w:t>
      </w:r>
    </w:p>
    <w:p w:rsidR="70EDFA74" w:rsidP="3AF0B8E9" w:rsidRDefault="70EDFA74" w14:paraId="03F82D47" w14:textId="71A92593">
      <w:pPr>
        <w:pStyle w:val="Normal"/>
        <w:ind w:left="2520"/>
        <w:rPr>
          <w:rFonts w:ascii="Times" w:hAnsi="Times" w:eastAsia="Times" w:cs="Times"/>
          <w:color w:val="auto"/>
          <w:sz w:val="24"/>
          <w:szCs w:val="24"/>
          <w:u w:val="none"/>
        </w:rPr>
      </w:pPr>
      <w:r w:rsidRPr="3AF0B8E9" w:rsidR="70EDFA74">
        <w:rPr>
          <w:rFonts w:ascii="Times" w:hAnsi="Times" w:eastAsia="Times" w:cs="Times"/>
          <w:color w:val="auto"/>
          <w:sz w:val="24"/>
          <w:szCs w:val="24"/>
          <w:u w:val="none"/>
        </w:rPr>
        <w:t xml:space="preserve"> </w:t>
      </w:r>
      <w:r w:rsidRPr="3AF0B8E9" w:rsidR="70EDFA74">
        <w:rPr>
          <w:rFonts w:ascii="Times" w:hAnsi="Times" w:eastAsia="Times" w:cs="Times"/>
          <w:color w:val="auto"/>
          <w:sz w:val="24"/>
          <w:szCs w:val="24"/>
          <w:u w:val="none"/>
        </w:rPr>
        <w:t xml:space="preserve">d. educación especial y servicios relacionados, información sobre la Sección 504 y servicios </w:t>
      </w:r>
      <w:r w:rsidRPr="3AF0B8E9" w:rsidR="70EDFA74">
        <w:rPr>
          <w:rFonts w:ascii="Times" w:hAnsi="Times" w:eastAsia="Times" w:cs="Times"/>
          <w:color w:val="auto"/>
          <w:sz w:val="24"/>
          <w:szCs w:val="24"/>
          <w:u w:val="none"/>
        </w:rPr>
        <w:t>McKinney</w:t>
      </w:r>
      <w:r w:rsidRPr="3AF0B8E9" w:rsidR="70EDFA74">
        <w:rPr>
          <w:rFonts w:ascii="Times" w:hAnsi="Times" w:eastAsia="Times" w:cs="Times"/>
          <w:color w:val="auto"/>
          <w:sz w:val="24"/>
          <w:szCs w:val="24"/>
          <w:u w:val="none"/>
        </w:rPr>
        <w:t xml:space="preserve">-Vento; </w:t>
      </w:r>
    </w:p>
    <w:p w:rsidR="70EDFA74" w:rsidP="3AF0B8E9" w:rsidRDefault="70EDFA74" w14:paraId="2C04B22E" w14:textId="78FB7485">
      <w:pPr>
        <w:pStyle w:val="Normal"/>
        <w:ind w:left="2520"/>
        <w:rPr>
          <w:rFonts w:ascii="Times" w:hAnsi="Times" w:eastAsia="Times" w:cs="Times"/>
          <w:color w:val="auto"/>
          <w:sz w:val="24"/>
          <w:szCs w:val="24"/>
          <w:u w:val="none"/>
        </w:rPr>
      </w:pPr>
      <w:r w:rsidRPr="3AF0B8E9" w:rsidR="70EDFA74">
        <w:rPr>
          <w:rFonts w:ascii="Times" w:hAnsi="Times" w:eastAsia="Times" w:cs="Times"/>
          <w:color w:val="auto"/>
          <w:sz w:val="24"/>
          <w:szCs w:val="24"/>
          <w:u w:val="none"/>
        </w:rPr>
        <w:t xml:space="preserve"> </w:t>
      </w:r>
      <w:r w:rsidRPr="3AF0B8E9" w:rsidR="70EDFA74">
        <w:rPr>
          <w:rFonts w:ascii="Times" w:hAnsi="Times" w:eastAsia="Times" w:cs="Times"/>
          <w:color w:val="auto"/>
          <w:sz w:val="24"/>
          <w:szCs w:val="24"/>
          <w:u w:val="none"/>
        </w:rPr>
        <w:t xml:space="preserve">e. políticas y procedimientos relacionados con la asistencia escolar </w:t>
      </w:r>
    </w:p>
    <w:p w:rsidR="70EDFA74" w:rsidP="3AF0B8E9" w:rsidRDefault="70EDFA74" w14:paraId="32501E06" w14:textId="06700B4C">
      <w:pPr>
        <w:pStyle w:val="Normal"/>
        <w:ind w:left="2520"/>
        <w:rPr>
          <w:rFonts w:ascii="Times" w:hAnsi="Times" w:eastAsia="Times" w:cs="Times"/>
          <w:color w:val="auto"/>
          <w:sz w:val="24"/>
          <w:szCs w:val="24"/>
          <w:u w:val="none"/>
        </w:rPr>
      </w:pPr>
      <w:r w:rsidRPr="3AF0B8E9" w:rsidR="70EDFA74">
        <w:rPr>
          <w:rFonts w:ascii="Times" w:hAnsi="Times" w:eastAsia="Times" w:cs="Times"/>
          <w:color w:val="auto"/>
          <w:sz w:val="24"/>
          <w:szCs w:val="24"/>
          <w:u w:val="none"/>
        </w:rPr>
        <w:t xml:space="preserve"> </w:t>
      </w:r>
      <w:r w:rsidRPr="3AF0B8E9" w:rsidR="70EDFA74">
        <w:rPr>
          <w:rFonts w:ascii="Times" w:hAnsi="Times" w:eastAsia="Times" w:cs="Times"/>
          <w:color w:val="auto"/>
          <w:sz w:val="24"/>
          <w:szCs w:val="24"/>
          <w:u w:val="none"/>
        </w:rPr>
        <w:t xml:space="preserve">f. solicitudes de permiso de los padres por actividades o programas; </w:t>
      </w:r>
    </w:p>
    <w:p w:rsidR="70EDFA74" w:rsidP="3AF0B8E9" w:rsidRDefault="70EDFA74" w14:paraId="11875581" w14:textId="33871579">
      <w:pPr>
        <w:pStyle w:val="Normal"/>
        <w:ind w:left="2520"/>
      </w:pPr>
      <w:r w:rsidRPr="3AF0B8E9" w:rsidR="70EDFA74">
        <w:rPr>
          <w:rFonts w:ascii="Times" w:hAnsi="Times" w:eastAsia="Times" w:cs="Times"/>
          <w:color w:val="auto"/>
          <w:sz w:val="24"/>
          <w:szCs w:val="24"/>
          <w:u w:val="none"/>
        </w:rPr>
        <w:t xml:space="preserve"> </w:t>
      </w:r>
      <w:r w:rsidRPr="3AF0B8E9" w:rsidR="70EDFA74">
        <w:rPr>
          <w:rFonts w:ascii="Times" w:hAnsi="Times" w:eastAsia="Times" w:cs="Times"/>
          <w:color w:val="auto"/>
          <w:sz w:val="24"/>
          <w:szCs w:val="24"/>
          <w:u w:val="none"/>
        </w:rPr>
        <w:t xml:space="preserve">g. oportunidades para que los padres accedan a las actividades, programas y servicios escolares; </w:t>
      </w:r>
    </w:p>
    <w:p w:rsidR="70EDFA74" w:rsidP="3AF0B8E9" w:rsidRDefault="70EDFA74" w14:paraId="6E3C1BF5" w14:textId="5E5E42D2">
      <w:pPr>
        <w:pStyle w:val="Normal"/>
        <w:ind w:left="2520"/>
      </w:pPr>
      <w:r w:rsidRPr="3AF0B8E9" w:rsidR="70EDFA74">
        <w:rPr>
          <w:rFonts w:ascii="Times" w:hAnsi="Times" w:eastAsia="Times" w:cs="Times"/>
          <w:color w:val="auto"/>
          <w:sz w:val="24"/>
          <w:szCs w:val="24"/>
          <w:u w:val="none"/>
        </w:rPr>
        <w:t xml:space="preserve"> </w:t>
      </w:r>
      <w:r w:rsidRPr="3AF0B8E9" w:rsidR="70EDFA74">
        <w:rPr>
          <w:rFonts w:ascii="Times" w:hAnsi="Times" w:eastAsia="Times" w:cs="Times"/>
          <w:color w:val="auto"/>
          <w:sz w:val="24"/>
          <w:szCs w:val="24"/>
          <w:u w:val="none"/>
        </w:rPr>
        <w:t xml:space="preserve">h. manual del alumno/padre; </w:t>
      </w:r>
    </w:p>
    <w:p w:rsidR="70EDFA74" w:rsidP="3AF0B8E9" w:rsidRDefault="70EDFA74" w14:paraId="4735937D" w14:textId="0B46C558">
      <w:pPr>
        <w:pStyle w:val="Normal"/>
        <w:ind w:left="2520"/>
      </w:pPr>
      <w:r w:rsidRPr="3AF0B8E9" w:rsidR="70EDFA74">
        <w:rPr>
          <w:rFonts w:ascii="Times" w:hAnsi="Times" w:eastAsia="Times" w:cs="Times"/>
          <w:color w:val="auto"/>
          <w:sz w:val="24"/>
          <w:szCs w:val="24"/>
          <w:u w:val="none"/>
        </w:rPr>
        <w:t xml:space="preserve"> </w:t>
      </w:r>
      <w:r w:rsidRPr="3AF0B8E9" w:rsidR="70EDFA74">
        <w:rPr>
          <w:rFonts w:ascii="Times" w:hAnsi="Times" w:eastAsia="Times" w:cs="Times"/>
          <w:color w:val="auto"/>
          <w:sz w:val="24"/>
          <w:szCs w:val="24"/>
          <w:u w:val="none"/>
        </w:rPr>
        <w:t xml:space="preserve">a. el Plan de Acceso Lingüístico del Distrito y los servicios o recursos relacionados disponibles; </w:t>
      </w:r>
    </w:p>
    <w:p w:rsidR="70EDFA74" w:rsidP="3AF0B8E9" w:rsidRDefault="70EDFA74" w14:paraId="485900AE" w14:textId="5EEB299F">
      <w:pPr>
        <w:pStyle w:val="Normal"/>
        <w:ind w:left="2520"/>
      </w:pPr>
      <w:r w:rsidRPr="3AF0B8E9" w:rsidR="70EDFA74">
        <w:rPr>
          <w:rFonts w:ascii="Times" w:hAnsi="Times" w:eastAsia="Times" w:cs="Times"/>
          <w:color w:val="auto"/>
          <w:sz w:val="24"/>
          <w:szCs w:val="24"/>
          <w:u w:val="none"/>
        </w:rPr>
        <w:t xml:space="preserve"> </w:t>
      </w:r>
      <w:r w:rsidRPr="3AF0B8E9" w:rsidR="70EDFA74">
        <w:rPr>
          <w:rFonts w:ascii="Times" w:hAnsi="Times" w:eastAsia="Times" w:cs="Times"/>
          <w:color w:val="auto"/>
          <w:sz w:val="24"/>
          <w:szCs w:val="24"/>
          <w:u w:val="none"/>
        </w:rPr>
        <w:t xml:space="preserve">j. información sobre el cierre de la escuela; y </w:t>
      </w:r>
    </w:p>
    <w:p w:rsidR="70EDFA74" w:rsidP="3AF0B8E9" w:rsidRDefault="70EDFA74" w14:paraId="7A23FA48" w14:textId="5ADEFFA3">
      <w:pPr>
        <w:pStyle w:val="Normal"/>
        <w:ind w:left="2520"/>
      </w:pPr>
      <w:r w:rsidRPr="3AF0B8E9" w:rsidR="70EDFA74">
        <w:rPr>
          <w:rFonts w:ascii="Times" w:hAnsi="Times" w:eastAsia="Times" w:cs="Times"/>
          <w:color w:val="auto"/>
          <w:sz w:val="24"/>
          <w:szCs w:val="24"/>
          <w:u w:val="none"/>
        </w:rPr>
        <w:t>k. cualquier otro documento que notifique a los padres sus derechos según las leyes estatales aplicables y/o que contenga información o formularios relacionados con el consentimiento o la presentación de quejas en virtud de la ley federal, la ley estatal o la política del Distrito.</w:t>
      </w:r>
    </w:p>
    <w:p w:rsidR="00E40FCB" w:rsidP="3FD19113" w:rsidRDefault="00523F78" w14:paraId="00000062" w14:textId="77777777">
      <w:pPr>
        <w:ind w:left="1200"/>
        <w:rPr>
          <w:rFonts w:ascii="Times" w:hAnsi="Times" w:eastAsia="Times" w:cs="Times"/>
          <w:color w:val="auto"/>
          <w:sz w:val="24"/>
          <w:szCs w:val="24"/>
          <w:u w:val="none"/>
        </w:rPr>
      </w:pPr>
      <w:r w:rsidRPr="3AF0B8E9" w:rsidR="00523F78">
        <w:rPr>
          <w:rFonts w:ascii="Times" w:hAnsi="Times" w:eastAsia="Times" w:cs="Times"/>
          <w:color w:val="auto"/>
          <w:sz w:val="24"/>
          <w:szCs w:val="24"/>
          <w:u w:val="none"/>
        </w:rPr>
        <w:t>​</w:t>
      </w:r>
    </w:p>
    <w:p w:rsidR="4831F5E7" w:rsidP="3AF0B8E9" w:rsidRDefault="4831F5E7" w14:paraId="719A3D30" w14:textId="10BDD927">
      <w:pPr>
        <w:ind w:left="1200"/>
        <w:rPr>
          <w:rFonts w:ascii="Times" w:hAnsi="Times" w:eastAsia="Times" w:cs="Times"/>
          <w:color w:val="auto"/>
          <w:sz w:val="24"/>
          <w:szCs w:val="24"/>
          <w:u w:val="none"/>
        </w:rPr>
      </w:pPr>
      <w:r w:rsidRPr="3AF0B8E9" w:rsidR="4831F5E7">
        <w:rPr>
          <w:rFonts w:ascii="Times" w:hAnsi="Times" w:eastAsia="Times" w:cs="Times"/>
          <w:color w:val="auto"/>
          <w:sz w:val="24"/>
          <w:szCs w:val="24"/>
          <w:u w:val="none"/>
        </w:rPr>
        <w:t xml:space="preserve">El Distrito proporcionará una traducción escrita de los documentos vitales para cada grupo lingüístico que constituya al menos el 5% de la población total de padres del Distrito o 1000 personas, el que sea menor. Si el Distrito no puede traducir un documento debido a limitaciones de recursos o si un pequeño número de padres requiere la información en un idioma que no sea el inglés de tal manera que la traducción del documento no es razonable, el Distrito aún proporcionará la información a los padres en un idioma que puedan entender, como por ejemplo a través de la interpretación oral del documento. </w:t>
      </w:r>
    </w:p>
    <w:p w:rsidR="4831F5E7" w:rsidP="3AF0B8E9" w:rsidRDefault="4831F5E7" w14:paraId="0FDB3B6B" w14:textId="1759C99E">
      <w:pPr>
        <w:pStyle w:val="Normal"/>
        <w:ind w:left="1200"/>
      </w:pPr>
      <w:r w:rsidRPr="3AF0B8E9" w:rsidR="4831F5E7">
        <w:rPr>
          <w:rFonts w:ascii="Times" w:hAnsi="Times" w:eastAsia="Times" w:cs="Times"/>
          <w:color w:val="auto"/>
          <w:sz w:val="24"/>
          <w:szCs w:val="24"/>
          <w:u w:val="none"/>
        </w:rPr>
        <w:t xml:space="preserve"> </w:t>
      </w:r>
    </w:p>
    <w:p w:rsidR="4831F5E7" w:rsidP="3AF0B8E9" w:rsidRDefault="4831F5E7" w14:paraId="0021743F" w14:textId="31F8EA20">
      <w:pPr>
        <w:pStyle w:val="Normal"/>
        <w:ind w:left="1200"/>
      </w:pPr>
      <w:r w:rsidRPr="3AF0B8E9" w:rsidR="4831F5E7">
        <w:rPr>
          <w:rFonts w:ascii="Times" w:hAnsi="Times" w:eastAsia="Times" w:cs="Times"/>
          <w:color w:val="auto"/>
          <w:sz w:val="24"/>
          <w:szCs w:val="24"/>
          <w:u w:val="none"/>
        </w:rPr>
        <w:t xml:space="preserve">Traducciones escritas de documentos vitales por programas de traducción de máquina/computadora no serán usadas o emitidas a padres y familias con Dominio Limitado del Inglés sin previa revisión y edición por un traductor certificado o calificado como determinado por el Distrito. </w:t>
      </w:r>
    </w:p>
    <w:p w:rsidR="4831F5E7" w:rsidP="3AF0B8E9" w:rsidRDefault="4831F5E7" w14:paraId="1908B60A" w14:textId="73EB8260">
      <w:pPr>
        <w:pStyle w:val="Normal"/>
        <w:ind w:left="1200"/>
      </w:pPr>
      <w:r w:rsidRPr="3AF0B8E9" w:rsidR="4831F5E7">
        <w:rPr>
          <w:rFonts w:ascii="Times" w:hAnsi="Times" w:eastAsia="Times" w:cs="Times"/>
          <w:color w:val="auto"/>
          <w:sz w:val="24"/>
          <w:szCs w:val="24"/>
          <w:u w:val="none"/>
        </w:rPr>
        <w:t xml:space="preserve"> </w:t>
      </w:r>
    </w:p>
    <w:p w:rsidR="4831F5E7" w:rsidP="3AF0B8E9" w:rsidRDefault="4831F5E7" w14:paraId="42504FEA" w14:textId="3FE28127">
      <w:pPr>
        <w:pStyle w:val="Normal"/>
        <w:ind w:left="1200"/>
      </w:pPr>
      <w:r w:rsidRPr="3AF0B8E9" w:rsidR="4831F5E7">
        <w:rPr>
          <w:rFonts w:ascii="Times" w:hAnsi="Times" w:eastAsia="Times" w:cs="Times"/>
          <w:color w:val="auto"/>
          <w:sz w:val="24"/>
          <w:szCs w:val="24"/>
          <w:u w:val="none"/>
        </w:rPr>
        <w:t>Todos los documentos e información publicados o emitidos por el Distrito para padres y familias deben contener un aviso en el idioma o idiomas apropiados de que hay disponibles servicios gratuitos de traducción y/o interpretación y cómo solicitar una traducción o interpretación gratuita del documento.</w:t>
      </w:r>
    </w:p>
    <w:p w:rsidR="00E40FCB" w:rsidP="3FD19113" w:rsidRDefault="00523F78" w14:paraId="00000067" w14:textId="77777777">
      <w:pPr>
        <w:ind w:left="1200"/>
        <w:rPr>
          <w:rFonts w:ascii="Times" w:hAnsi="Times" w:eastAsia="Times" w:cs="Times"/>
          <w:color w:val="auto"/>
          <w:sz w:val="24"/>
          <w:szCs w:val="24"/>
          <w:u w:val="none"/>
        </w:rPr>
      </w:pPr>
      <w:r w:rsidRPr="3AF0B8E9" w:rsidR="00523F78">
        <w:rPr>
          <w:rFonts w:ascii="Times" w:hAnsi="Times" w:eastAsia="Times" w:cs="Times"/>
          <w:color w:val="auto"/>
          <w:sz w:val="24"/>
          <w:szCs w:val="24"/>
          <w:u w:val="none"/>
        </w:rPr>
        <w:t xml:space="preserve"> </w:t>
      </w:r>
    </w:p>
    <w:p w:rsidR="00523F78" w:rsidP="3AF0B8E9" w:rsidRDefault="00523F78" w14:paraId="05338D85" w14:textId="5D7ADDD9">
      <w:pPr>
        <w:ind w:left="840"/>
        <w:rPr>
          <w:rFonts w:ascii="Times" w:hAnsi="Times" w:eastAsia="Times" w:cs="Times"/>
          <w:color w:val="auto"/>
          <w:sz w:val="24"/>
          <w:szCs w:val="24"/>
          <w:u w:val="none"/>
          <w:lang w:val="es-ES"/>
        </w:rPr>
      </w:pPr>
      <w:r w:rsidRPr="3AF0B8E9" w:rsidR="00523F78">
        <w:rPr>
          <w:rFonts w:ascii="Times" w:hAnsi="Times" w:eastAsia="Times" w:cs="Times"/>
          <w:color w:val="auto"/>
          <w:sz w:val="24"/>
          <w:szCs w:val="24"/>
          <w:u w:val="none"/>
          <w:lang w:val="es-ES"/>
        </w:rPr>
        <w:t xml:space="preserve">9. </w:t>
      </w:r>
      <w:r w:rsidRPr="3AF0B8E9" w:rsidR="00523F78">
        <w:rPr>
          <w:rFonts w:ascii="Times" w:hAnsi="Times" w:eastAsia="Times" w:cs="Times"/>
          <w:b w:val="1"/>
          <w:bCs w:val="1"/>
          <w:color w:val="auto"/>
          <w:sz w:val="24"/>
          <w:szCs w:val="24"/>
          <w:u w:val="none"/>
          <w:lang w:val="es-ES"/>
        </w:rPr>
        <w:t>Tra</w:t>
      </w:r>
      <w:r w:rsidRPr="3AF0B8E9" w:rsidR="7052BBE1">
        <w:rPr>
          <w:rFonts w:ascii="Times" w:hAnsi="Times" w:eastAsia="Times" w:cs="Times"/>
          <w:b w:val="1"/>
          <w:bCs w:val="1"/>
          <w:color w:val="auto"/>
          <w:sz w:val="24"/>
          <w:szCs w:val="24"/>
          <w:u w:val="none"/>
          <w:lang w:val="es-ES"/>
        </w:rPr>
        <w:t>ducción de Documentos Específicos al Estudiante</w:t>
      </w:r>
      <w:r w:rsidRPr="3AF0B8E9" w:rsidR="00523F78">
        <w:rPr>
          <w:rFonts w:ascii="Times" w:hAnsi="Times" w:eastAsia="Times" w:cs="Times"/>
          <w:color w:val="auto"/>
          <w:sz w:val="24"/>
          <w:szCs w:val="24"/>
          <w:u w:val="none"/>
          <w:lang w:val="es-ES"/>
        </w:rPr>
        <w:t xml:space="preserve">: </w:t>
      </w:r>
      <w:r w:rsidRPr="3AF0B8E9" w:rsidR="4CB61456">
        <w:rPr>
          <w:rFonts w:ascii="Times" w:hAnsi="Times" w:eastAsia="Times" w:cs="Times"/>
          <w:color w:val="auto"/>
          <w:sz w:val="24"/>
          <w:szCs w:val="24"/>
          <w:u w:val="none"/>
          <w:lang w:val="es-ES"/>
        </w:rPr>
        <w:t xml:space="preserve">El Distrito tomará todas las medidas razonables para proporcionar a los padres y a las familias, en un idioma que puedan entender, una traducción de cualquier documento que contenga información individual y específica del alumno relativa, entre otras cosas, </w:t>
      </w:r>
      <w:r w:rsidRPr="3AF0B8E9" w:rsidR="4CB61456">
        <w:rPr>
          <w:rFonts w:ascii="Times" w:hAnsi="Times" w:eastAsia="Times" w:cs="Times"/>
          <w:color w:val="auto"/>
          <w:sz w:val="24"/>
          <w:szCs w:val="24"/>
          <w:u w:val="none"/>
          <w:lang w:val="es-ES"/>
        </w:rPr>
        <w:t>a:</w:t>
      </w:r>
    </w:p>
    <w:p w:rsidR="00E40FCB" w:rsidP="3FD19113" w:rsidRDefault="00523F78" w14:paraId="00000069" w14:textId="11202E6A">
      <w:pPr>
        <w:ind w:left="1680"/>
        <w:rPr>
          <w:rFonts w:ascii="Times" w:hAnsi="Times" w:eastAsia="Times" w:cs="Times"/>
          <w:color w:val="auto"/>
          <w:sz w:val="24"/>
          <w:szCs w:val="24"/>
          <w:u w:val="none"/>
          <w:lang w:val="en-US"/>
        </w:rPr>
      </w:pPr>
      <w:r w:rsidRPr="3AF0B8E9" w:rsidR="00523F78">
        <w:rPr>
          <w:rFonts w:ascii="Times" w:hAnsi="Times" w:eastAsia="Times" w:cs="Times"/>
          <w:color w:val="auto"/>
          <w:sz w:val="24"/>
          <w:szCs w:val="24"/>
          <w:u w:val="none"/>
        </w:rPr>
        <w:t>a.</w:t>
      </w:r>
      <w:r>
        <w:tab/>
      </w:r>
      <w:r w:rsidRPr="3AF0B8E9" w:rsidR="591B9453">
        <w:rPr>
          <w:rFonts w:ascii="Times" w:hAnsi="Times" w:eastAsia="Times" w:cs="Times"/>
          <w:color w:val="auto"/>
          <w:sz w:val="24"/>
          <w:szCs w:val="24"/>
          <w:u w:val="none"/>
        </w:rPr>
        <w:t>salud</w:t>
      </w:r>
      <w:r w:rsidRPr="3AF0B8E9" w:rsidR="00523F78">
        <w:rPr>
          <w:rFonts w:ascii="Times" w:hAnsi="Times" w:eastAsia="Times" w:cs="Times"/>
          <w:color w:val="auto"/>
          <w:sz w:val="24"/>
          <w:szCs w:val="24"/>
          <w:u w:val="none"/>
        </w:rPr>
        <w:t>;</w:t>
      </w:r>
    </w:p>
    <w:p w:rsidR="00E40FCB" w:rsidP="3FD19113" w:rsidRDefault="00523F78" w14:paraId="0000006A" w14:textId="692D7678">
      <w:pPr>
        <w:ind w:left="1680"/>
        <w:rPr>
          <w:rFonts w:ascii="Times" w:hAnsi="Times" w:eastAsia="Times" w:cs="Times"/>
          <w:color w:val="auto"/>
          <w:sz w:val="24"/>
          <w:szCs w:val="24"/>
          <w:u w:val="none"/>
          <w:lang w:val="en-US"/>
        </w:rPr>
      </w:pPr>
      <w:r w:rsidRPr="3AF0B8E9" w:rsidR="00523F78">
        <w:rPr>
          <w:rFonts w:ascii="Times" w:hAnsi="Times" w:eastAsia="Times" w:cs="Times"/>
          <w:color w:val="auto"/>
          <w:sz w:val="24"/>
          <w:szCs w:val="24"/>
          <w:u w:val="none"/>
        </w:rPr>
        <w:t>b.</w:t>
      </w:r>
      <w:r>
        <w:tab/>
      </w:r>
      <w:r w:rsidRPr="3AF0B8E9" w:rsidR="00523F78">
        <w:rPr>
          <w:rFonts w:ascii="Times" w:hAnsi="Times" w:eastAsia="Times" w:cs="Times"/>
          <w:color w:val="auto"/>
          <w:sz w:val="24"/>
          <w:szCs w:val="24"/>
          <w:u w:val="none"/>
        </w:rPr>
        <w:t>s</w:t>
      </w:r>
      <w:r w:rsidRPr="3AF0B8E9" w:rsidR="7EB4FEFF">
        <w:rPr>
          <w:rFonts w:ascii="Times" w:hAnsi="Times" w:eastAsia="Times" w:cs="Times"/>
          <w:color w:val="auto"/>
          <w:sz w:val="24"/>
          <w:szCs w:val="24"/>
          <w:u w:val="none"/>
        </w:rPr>
        <w:t>eguridad</w:t>
      </w:r>
      <w:r w:rsidRPr="3AF0B8E9" w:rsidR="00523F78">
        <w:rPr>
          <w:rFonts w:ascii="Times" w:hAnsi="Times" w:eastAsia="Times" w:cs="Times"/>
          <w:color w:val="auto"/>
          <w:sz w:val="24"/>
          <w:szCs w:val="24"/>
          <w:u w:val="none"/>
        </w:rPr>
        <w:t>;</w:t>
      </w:r>
    </w:p>
    <w:p w:rsidR="00E40FCB" w:rsidP="3FD19113" w:rsidRDefault="00523F78" w14:paraId="0000006B" w14:textId="56AC1203">
      <w:pPr>
        <w:ind w:left="1680"/>
        <w:rPr>
          <w:rFonts w:ascii="Times" w:hAnsi="Times" w:eastAsia="Times" w:cs="Times"/>
          <w:color w:val="auto"/>
          <w:sz w:val="24"/>
          <w:szCs w:val="24"/>
          <w:u w:val="none"/>
        </w:rPr>
      </w:pPr>
      <w:r w:rsidRPr="3AF0B8E9" w:rsidR="00523F78">
        <w:rPr>
          <w:rFonts w:ascii="Times" w:hAnsi="Times" w:eastAsia="Times" w:cs="Times"/>
          <w:color w:val="auto"/>
          <w:sz w:val="24"/>
          <w:szCs w:val="24"/>
          <w:u w:val="none"/>
        </w:rPr>
        <w:t xml:space="preserve">c. </w:t>
      </w:r>
      <w:r>
        <w:tab/>
      </w:r>
      <w:r w:rsidRPr="3AF0B8E9" w:rsidR="3F313899">
        <w:rPr>
          <w:rFonts w:ascii="Times" w:hAnsi="Times" w:eastAsia="Times" w:cs="Times"/>
          <w:color w:val="auto"/>
          <w:sz w:val="24"/>
          <w:szCs w:val="24"/>
          <w:u w:val="none"/>
        </w:rPr>
        <w:t>temas legales o de disciplina</w:t>
      </w:r>
      <w:r w:rsidRPr="3AF0B8E9" w:rsidR="00523F78">
        <w:rPr>
          <w:rFonts w:ascii="Times" w:hAnsi="Times" w:eastAsia="Times" w:cs="Times"/>
          <w:color w:val="auto"/>
          <w:sz w:val="24"/>
          <w:szCs w:val="24"/>
          <w:u w:val="none"/>
        </w:rPr>
        <w:t xml:space="preserve">; </w:t>
      </w:r>
      <w:r w:rsidRPr="3AF0B8E9" w:rsidR="001AFD8D">
        <w:rPr>
          <w:rFonts w:ascii="Times" w:hAnsi="Times" w:eastAsia="Times" w:cs="Times"/>
          <w:color w:val="auto"/>
          <w:sz w:val="24"/>
          <w:szCs w:val="24"/>
          <w:u w:val="none"/>
        </w:rPr>
        <w:t>y</w:t>
      </w:r>
    </w:p>
    <w:p w:rsidR="00E40FCB" w:rsidP="3FD19113" w:rsidRDefault="00523F78" w14:paraId="0000006C" w14:textId="0936BB2E">
      <w:pPr>
        <w:ind w:left="1680"/>
        <w:rPr>
          <w:rFonts w:ascii="Times" w:hAnsi="Times" w:eastAsia="Times" w:cs="Times"/>
          <w:color w:val="auto"/>
          <w:sz w:val="24"/>
          <w:szCs w:val="24"/>
          <w:u w:val="none"/>
          <w:lang w:val="en-US"/>
        </w:rPr>
      </w:pPr>
      <w:r w:rsidRPr="3AF0B8E9" w:rsidR="00523F78">
        <w:rPr>
          <w:rFonts w:ascii="Times" w:hAnsi="Times" w:eastAsia="Times" w:cs="Times"/>
          <w:color w:val="auto"/>
          <w:sz w:val="24"/>
          <w:szCs w:val="24"/>
          <w:u w:val="none"/>
        </w:rPr>
        <w:t>d.</w:t>
      </w:r>
      <w:r>
        <w:tab/>
      </w:r>
      <w:r w:rsidRPr="3AF0B8E9" w:rsidR="6980E39A">
        <w:rPr>
          <w:rFonts w:ascii="Times" w:hAnsi="Times" w:eastAsia="Times" w:cs="Times"/>
          <w:color w:val="auto"/>
          <w:sz w:val="24"/>
          <w:szCs w:val="24"/>
          <w:u w:val="none"/>
        </w:rPr>
        <w:t>derecho a la educación pública, la elegibilidad para los servicios de educación especial, la colocación en el Programa de Aprendizaje del Idioma Inglés, el Programa de Altas Capacidades, cursos acelerados como Colocación Avanzada, o cualquier otro programa académico no estándar.</w:t>
      </w:r>
    </w:p>
    <w:p w:rsidR="00E40FCB" w:rsidP="3FD19113" w:rsidRDefault="00523F78" w14:paraId="0000006D" w14:textId="77777777">
      <w:pPr>
        <w:ind w:left="1440"/>
        <w:rPr>
          <w:rFonts w:ascii="Times" w:hAnsi="Times" w:eastAsia="Times" w:cs="Times"/>
          <w:color w:val="auto"/>
          <w:sz w:val="24"/>
          <w:szCs w:val="24"/>
          <w:u w:val="none"/>
        </w:rPr>
      </w:pPr>
      <w:r w:rsidRPr="3AF0B8E9" w:rsidR="00523F78">
        <w:rPr>
          <w:rFonts w:ascii="Times" w:hAnsi="Times" w:eastAsia="Times" w:cs="Times"/>
          <w:color w:val="auto"/>
          <w:sz w:val="24"/>
          <w:szCs w:val="24"/>
          <w:u w:val="none"/>
        </w:rPr>
        <w:t xml:space="preserve"> </w:t>
      </w:r>
    </w:p>
    <w:p w:rsidR="00523F78" w:rsidP="3AF0B8E9" w:rsidRDefault="00523F78" w14:paraId="0895F377" w14:textId="52DD7C6F">
      <w:pPr>
        <w:pStyle w:val="Normal"/>
        <w:suppressLineNumbers w:val="0"/>
        <w:bidi w:val="0"/>
        <w:spacing w:before="0" w:beforeAutospacing="off" w:after="0" w:afterAutospacing="off" w:line="276" w:lineRule="auto"/>
        <w:ind w:left="840" w:right="0"/>
        <w:jc w:val="left"/>
        <w:rPr>
          <w:rFonts w:ascii="Times" w:hAnsi="Times" w:eastAsia="Times" w:cs="Times"/>
          <w:color w:val="auto"/>
          <w:sz w:val="24"/>
          <w:szCs w:val="24"/>
          <w:u w:val="none"/>
          <w:lang w:val="en-US"/>
        </w:rPr>
      </w:pPr>
      <w:r w:rsidRPr="3AF0B8E9" w:rsidR="00523F78">
        <w:rPr>
          <w:rFonts w:ascii="Times" w:hAnsi="Times" w:eastAsia="Times" w:cs="Times"/>
          <w:color w:val="auto"/>
          <w:sz w:val="24"/>
          <w:szCs w:val="24"/>
          <w:u w:val="none"/>
          <w:lang w:val="en-US"/>
        </w:rPr>
        <w:t xml:space="preserve">10. </w:t>
      </w:r>
      <w:r w:rsidRPr="3AF0B8E9" w:rsidR="00523F78">
        <w:rPr>
          <w:rFonts w:ascii="Times" w:hAnsi="Times" w:eastAsia="Times" w:cs="Times"/>
          <w:b w:val="1"/>
          <w:bCs w:val="1"/>
          <w:color w:val="auto"/>
          <w:sz w:val="24"/>
          <w:szCs w:val="24"/>
          <w:u w:val="none"/>
          <w:lang w:val="en-US"/>
        </w:rPr>
        <w:t>Alternativ</w:t>
      </w:r>
      <w:r w:rsidRPr="3AF0B8E9" w:rsidR="48E9BF95">
        <w:rPr>
          <w:rFonts w:ascii="Times" w:hAnsi="Times" w:eastAsia="Times" w:cs="Times"/>
          <w:b w:val="1"/>
          <w:bCs w:val="1"/>
          <w:color w:val="auto"/>
          <w:sz w:val="24"/>
          <w:szCs w:val="24"/>
          <w:u w:val="none"/>
          <w:lang w:val="en-US"/>
        </w:rPr>
        <w:t>as</w:t>
      </w:r>
      <w:r w:rsidRPr="3AF0B8E9" w:rsidR="48E9BF95">
        <w:rPr>
          <w:rFonts w:ascii="Times" w:hAnsi="Times" w:eastAsia="Times" w:cs="Times"/>
          <w:b w:val="1"/>
          <w:bCs w:val="1"/>
          <w:color w:val="auto"/>
          <w:sz w:val="24"/>
          <w:szCs w:val="24"/>
          <w:u w:val="none"/>
          <w:lang w:val="en-US"/>
        </w:rPr>
        <w:t xml:space="preserve"> a </w:t>
      </w:r>
      <w:r w:rsidRPr="3AF0B8E9" w:rsidR="48E9BF95">
        <w:rPr>
          <w:rFonts w:ascii="Times" w:hAnsi="Times" w:eastAsia="Times" w:cs="Times"/>
          <w:b w:val="1"/>
          <w:bCs w:val="1"/>
          <w:color w:val="auto"/>
          <w:sz w:val="24"/>
          <w:szCs w:val="24"/>
          <w:u w:val="none"/>
          <w:lang w:val="en-US"/>
        </w:rPr>
        <w:t>Traducción</w:t>
      </w:r>
      <w:r w:rsidRPr="3AF0B8E9" w:rsidR="00523F78">
        <w:rPr>
          <w:rFonts w:ascii="Times" w:hAnsi="Times" w:eastAsia="Times" w:cs="Times"/>
          <w:color w:val="auto"/>
          <w:sz w:val="24"/>
          <w:szCs w:val="24"/>
          <w:u w:val="none"/>
          <w:lang w:val="en-US"/>
        </w:rPr>
        <w:t xml:space="preserve">: </w:t>
      </w:r>
      <w:r w:rsidRPr="3AF0B8E9" w:rsidR="4CAB202D">
        <w:rPr>
          <w:rFonts w:ascii="Times" w:hAnsi="Times" w:eastAsia="Times" w:cs="Times"/>
          <w:color w:val="auto"/>
          <w:sz w:val="24"/>
          <w:szCs w:val="24"/>
          <w:u w:val="none"/>
          <w:lang w:val="en-US"/>
        </w:rPr>
        <w:t>Cuando la traducción de un documento no esté disponible o no se pueda realizar, como en una situación de emergencia, la escuela o la oficina del Distrito proporcionará un aviso adjunto a los padres y familias en el idioma o idiomas apropiados de que hay disponibles servicios gratuitos de traducción y/o interpretación y de cómo solicitar una traducción o interpretación gratuita del documento.</w:t>
      </w:r>
    </w:p>
    <w:p w:rsidR="00E40FCB" w:rsidP="3FD19113" w:rsidRDefault="00523F78" w14:paraId="0000006F" w14:textId="77777777">
      <w:pPr>
        <w:rPr>
          <w:rFonts w:ascii="Times" w:hAnsi="Times" w:eastAsia="Times" w:cs="Times"/>
          <w:color w:val="auto"/>
          <w:sz w:val="24"/>
          <w:szCs w:val="24"/>
          <w:u w:val="none"/>
        </w:rPr>
      </w:pPr>
      <w:r w:rsidRPr="3AF0B8E9" w:rsidR="00523F78">
        <w:rPr>
          <w:rFonts w:ascii="Times" w:hAnsi="Times" w:eastAsia="Times" w:cs="Times"/>
          <w:color w:val="auto"/>
          <w:sz w:val="24"/>
          <w:szCs w:val="24"/>
          <w:u w:val="none"/>
        </w:rPr>
        <w:t xml:space="preserve"> </w:t>
      </w:r>
    </w:p>
    <w:p w:rsidR="00E40FCB" w:rsidP="3AF0B8E9" w:rsidRDefault="00523F78" w14:paraId="00000070" w14:textId="5F1A3274">
      <w:pPr>
        <w:ind w:left="840"/>
        <w:rPr>
          <w:rFonts w:ascii="Times" w:hAnsi="Times" w:eastAsia="Times" w:cs="Times"/>
          <w:b w:val="1"/>
          <w:bCs w:val="1"/>
          <w:color w:val="auto"/>
          <w:sz w:val="24"/>
          <w:szCs w:val="24"/>
          <w:u w:val="none"/>
          <w:lang w:val="en-US"/>
        </w:rPr>
      </w:pPr>
      <w:r w:rsidRPr="3AF0B8E9" w:rsidR="713B8782">
        <w:rPr>
          <w:rFonts w:ascii="Times" w:hAnsi="Times" w:eastAsia="Times" w:cs="Times"/>
          <w:color w:val="auto"/>
          <w:sz w:val="24"/>
          <w:szCs w:val="24"/>
          <w:u w:val="none"/>
          <w:lang w:val="en-US"/>
        </w:rPr>
        <w:t>E</w:t>
      </w:r>
      <w:r w:rsidRPr="3AF0B8E9" w:rsidR="00523F78">
        <w:rPr>
          <w:rFonts w:ascii="Times" w:hAnsi="Times" w:eastAsia="Times" w:cs="Times"/>
          <w:color w:val="auto"/>
          <w:sz w:val="24"/>
          <w:szCs w:val="24"/>
          <w:u w:val="none"/>
          <w:lang w:val="en-US"/>
        </w:rPr>
        <w:t>. ​</w:t>
      </w:r>
      <w:r w:rsidRPr="3AF0B8E9" w:rsidR="2CAEDAC4">
        <w:rPr>
          <w:rFonts w:ascii="Times" w:hAnsi="Times" w:eastAsia="Times" w:cs="Times"/>
          <w:b w:val="1"/>
          <w:bCs w:val="1"/>
          <w:color w:val="auto"/>
          <w:sz w:val="24"/>
          <w:szCs w:val="24"/>
          <w:u w:val="none"/>
          <w:lang w:val="en-US"/>
        </w:rPr>
        <w:t>Proporcionando</w:t>
      </w:r>
      <w:r w:rsidRPr="3AF0B8E9" w:rsidR="2CAEDAC4">
        <w:rPr>
          <w:rFonts w:ascii="Times" w:hAnsi="Times" w:eastAsia="Times" w:cs="Times"/>
          <w:b w:val="1"/>
          <w:bCs w:val="1"/>
          <w:color w:val="auto"/>
          <w:sz w:val="24"/>
          <w:szCs w:val="24"/>
          <w:u w:val="none"/>
          <w:lang w:val="en-US"/>
        </w:rPr>
        <w:t xml:space="preserve"> </w:t>
      </w:r>
      <w:r w:rsidRPr="3AF0B8E9" w:rsidR="2CAEDAC4">
        <w:rPr>
          <w:rFonts w:ascii="Times" w:hAnsi="Times" w:eastAsia="Times" w:cs="Times"/>
          <w:b w:val="1"/>
          <w:bCs w:val="1"/>
          <w:color w:val="auto"/>
          <w:sz w:val="24"/>
          <w:szCs w:val="24"/>
          <w:u w:val="none"/>
          <w:lang w:val="en-US"/>
        </w:rPr>
        <w:t>Información</w:t>
      </w:r>
      <w:r w:rsidRPr="3AF0B8E9" w:rsidR="2CAEDAC4">
        <w:rPr>
          <w:rFonts w:ascii="Times" w:hAnsi="Times" w:eastAsia="Times" w:cs="Times"/>
          <w:b w:val="1"/>
          <w:bCs w:val="1"/>
          <w:color w:val="auto"/>
          <w:sz w:val="24"/>
          <w:szCs w:val="24"/>
          <w:u w:val="none"/>
          <w:lang w:val="en-US"/>
        </w:rPr>
        <w:t xml:space="preserve"> a Padres y </w:t>
      </w:r>
      <w:r w:rsidRPr="3AF0B8E9" w:rsidR="2CAEDAC4">
        <w:rPr>
          <w:rFonts w:ascii="Times" w:hAnsi="Times" w:eastAsia="Times" w:cs="Times"/>
          <w:b w:val="1"/>
          <w:bCs w:val="1"/>
          <w:color w:val="auto"/>
          <w:sz w:val="24"/>
          <w:szCs w:val="24"/>
          <w:u w:val="none"/>
          <w:lang w:val="en-US"/>
        </w:rPr>
        <w:t>Familias</w:t>
      </w:r>
    </w:p>
    <w:p w:rsidR="00E40FCB" w:rsidP="3FD19113" w:rsidRDefault="00523F78" w14:paraId="00000071" w14:textId="5CE4F9B0">
      <w:pPr>
        <w:ind w:left="1680"/>
        <w:rPr>
          <w:rFonts w:ascii="Times" w:hAnsi="Times" w:eastAsia="Times" w:cs="Times"/>
          <w:color w:val="auto"/>
          <w:sz w:val="24"/>
          <w:szCs w:val="24"/>
          <w:u w:val="none"/>
          <w:lang w:val="en-US"/>
        </w:rPr>
      </w:pPr>
      <w:r w:rsidRPr="3AF0B8E9" w:rsidR="00523F78">
        <w:rPr>
          <w:rFonts w:ascii="Times" w:hAnsi="Times" w:eastAsia="Times" w:cs="Times"/>
          <w:color w:val="auto"/>
          <w:sz w:val="24"/>
          <w:szCs w:val="24"/>
          <w:u w:val="none"/>
        </w:rPr>
        <w:t>1.</w:t>
      </w:r>
      <w:r>
        <w:tab/>
      </w:r>
      <w:r w:rsidRPr="3AF0B8E9" w:rsidR="7425C5B5">
        <w:rPr>
          <w:rFonts w:ascii="Times" w:hAnsi="Times" w:eastAsia="Times" w:cs="Times"/>
          <w:color w:val="auto"/>
          <w:sz w:val="24"/>
          <w:szCs w:val="24"/>
          <w:u w:val="none"/>
        </w:rPr>
        <w:t>El distrito revisará, actualizará y publicará, al menos una vez al año, información sobre el plan, la política y los procedimientos de acceso lingüístico y los servicios de acceso lingüístico del distrito escolar. La información debe incluir un aviso a las familias sobre su derecho a servicios gratuitos de acceso lingüístico y la información de contacto de cualquier enlace/coordinador de acceso lingüístico del distrito escolar y cualquier punto de contacto del edificio para servicios de acceso lingüístico. La información debe traducirse a los idiomas más comunes entre las familias de los alumnos.</w:t>
      </w:r>
    </w:p>
    <w:p w:rsidR="00E40FCB" w:rsidP="3FD19113" w:rsidRDefault="00523F78" w14:paraId="00000072" w14:textId="60645877">
      <w:pPr>
        <w:ind w:left="1680"/>
        <w:rPr>
          <w:rFonts w:ascii="Times" w:hAnsi="Times" w:eastAsia="Times" w:cs="Times"/>
          <w:color w:val="auto"/>
          <w:sz w:val="24"/>
          <w:szCs w:val="24"/>
          <w:u w:val="none"/>
          <w:lang w:val="en-US"/>
        </w:rPr>
      </w:pPr>
      <w:r w:rsidRPr="3AF0B8E9" w:rsidR="00523F78">
        <w:rPr>
          <w:rFonts w:ascii="Times" w:hAnsi="Times" w:eastAsia="Times" w:cs="Times"/>
          <w:color w:val="auto"/>
          <w:sz w:val="24"/>
          <w:szCs w:val="24"/>
          <w:u w:val="none"/>
        </w:rPr>
        <w:t>2.</w:t>
      </w:r>
      <w:r>
        <w:tab/>
      </w:r>
      <w:r w:rsidRPr="3AF0B8E9" w:rsidR="20B7E40B">
        <w:rPr>
          <w:rFonts w:ascii="Times" w:hAnsi="Times" w:eastAsia="Times" w:cs="Times"/>
          <w:color w:val="auto"/>
          <w:sz w:val="24"/>
          <w:szCs w:val="24"/>
          <w:u w:val="none"/>
        </w:rPr>
        <w:t>El Distrito notificará esta política al personal, al menos una vez al año. El personal recibirá periódicamente orientación por escrito sobre cómo y cuándo se debe acceder a los servicios de interpretación y traducción, y dicha orientación se actualizará según sea necesario para reflejar los servicios disponibles.</w:t>
      </w:r>
    </w:p>
    <w:p w:rsidR="00E40FCB" w:rsidP="3FD19113" w:rsidRDefault="00523F78" w14:paraId="00000073" w14:textId="685360C2">
      <w:pPr>
        <w:ind w:left="1680"/>
        <w:rPr>
          <w:rFonts w:ascii="Times" w:hAnsi="Times" w:eastAsia="Times" w:cs="Times"/>
          <w:color w:val="auto"/>
          <w:sz w:val="24"/>
          <w:szCs w:val="24"/>
          <w:u w:val="none"/>
          <w:lang w:val="en-US"/>
        </w:rPr>
      </w:pPr>
      <w:r w:rsidRPr="3AF0B8E9" w:rsidR="00523F78">
        <w:rPr>
          <w:rFonts w:ascii="Times" w:hAnsi="Times" w:eastAsia="Times" w:cs="Times"/>
          <w:color w:val="auto"/>
          <w:sz w:val="24"/>
          <w:szCs w:val="24"/>
          <w:u w:val="none"/>
        </w:rPr>
        <w:t>3.</w:t>
      </w:r>
      <w:r>
        <w:tab/>
      </w:r>
      <w:r w:rsidRPr="3AF0B8E9" w:rsidR="6AF93CD1">
        <w:rPr>
          <w:rFonts w:ascii="Times" w:hAnsi="Times" w:eastAsia="Times" w:cs="Times"/>
          <w:color w:val="auto"/>
          <w:sz w:val="24"/>
          <w:szCs w:val="24"/>
          <w:u w:val="none"/>
        </w:rPr>
        <w:t>Los padres y las familias también serán notificados anualmente sobre el proceso para presentar quejas a través de la política y el procedimiento de no discriminación del Distrito si creen que dichos servicios no se han prestado adecuadamente.</w:t>
      </w:r>
    </w:p>
    <w:p w:rsidR="00E40FCB" w:rsidP="3FD19113" w:rsidRDefault="00523F78" w14:paraId="00000074" w14:textId="5A681619">
      <w:pPr>
        <w:ind w:left="1680"/>
        <w:rPr>
          <w:rFonts w:ascii="Times" w:hAnsi="Times" w:eastAsia="Times" w:cs="Times"/>
          <w:color w:val="auto"/>
          <w:sz w:val="24"/>
          <w:szCs w:val="24"/>
          <w:u w:val="none"/>
          <w:lang w:val="en-US"/>
        </w:rPr>
      </w:pPr>
      <w:r w:rsidRPr="3AF0B8E9" w:rsidR="00523F78">
        <w:rPr>
          <w:rFonts w:ascii="Times" w:hAnsi="Times" w:eastAsia="Times" w:cs="Times"/>
          <w:color w:val="auto"/>
          <w:sz w:val="24"/>
          <w:szCs w:val="24"/>
          <w:u w:val="none"/>
        </w:rPr>
        <w:t>4.</w:t>
      </w:r>
      <w:r>
        <w:tab/>
      </w:r>
      <w:r w:rsidRPr="3AF0B8E9" w:rsidR="254A8ED6">
        <w:rPr>
          <w:rFonts w:ascii="Times" w:hAnsi="Times" w:eastAsia="Times" w:cs="Times"/>
          <w:color w:val="auto"/>
          <w:sz w:val="24"/>
          <w:szCs w:val="24"/>
          <w:u w:val="none"/>
        </w:rPr>
        <w:t>El Distrito tomará medidas para garantizar que, en el momento de la inscripción, se proporcione información sobre los servicios de interpretación y traducción disponibles y sobre el proceso de quejas del Distrito a cualquier padre (s) o miembro de la familia cuando haya razones para creer que los padres o miembros de la familia del estudiante pueden tener un dominio limitado del inglés (por ejemplo, los resultados de la encuesta sobre el idioma del hogar, la solicitud de un intérprete por parte de un padre o miembro de la familia). El Distrito tomará las medidas razonables para proporcionar la información requerida por esta sección en el idioma principal que se hable predominantemente en el hogar.</w:t>
      </w:r>
    </w:p>
    <w:p w:rsidR="00E40FCB" w:rsidP="3FD19113" w:rsidRDefault="00523F78" w14:paraId="00000075" w14:textId="02C3394A">
      <w:pPr>
        <w:ind w:left="1680"/>
        <w:rPr>
          <w:rFonts w:ascii="Times" w:hAnsi="Times" w:eastAsia="Times" w:cs="Times"/>
          <w:color w:val="auto"/>
          <w:sz w:val="24"/>
          <w:szCs w:val="24"/>
          <w:u w:val="none"/>
          <w:lang w:val="en-US"/>
        </w:rPr>
      </w:pPr>
      <w:r w:rsidRPr="3AF0B8E9" w:rsidR="00523F78">
        <w:rPr>
          <w:rFonts w:ascii="Times" w:hAnsi="Times" w:eastAsia="Times" w:cs="Times"/>
          <w:color w:val="auto"/>
          <w:sz w:val="24"/>
          <w:szCs w:val="24"/>
          <w:u w:val="none"/>
        </w:rPr>
        <w:t>5.</w:t>
      </w:r>
      <w:r>
        <w:tab/>
      </w:r>
      <w:r w:rsidRPr="3AF0B8E9" w:rsidR="436CB292">
        <w:rPr>
          <w:rFonts w:ascii="Times" w:hAnsi="Times" w:eastAsia="Times" w:cs="Times"/>
          <w:color w:val="auto"/>
          <w:sz w:val="24"/>
          <w:szCs w:val="24"/>
          <w:u w:val="none"/>
        </w:rPr>
        <w:t>Las escuelas y oficinas del Distrito colocarán en un lugar visible, en la entrada principal de la escuela u oficina o cerca de ella, un cartel en los principales idiomas hablados en el Distrito sobre los derechos de los padres a los servicios de traducción e interpretación y sobre cómo acceder a dichos servicios.</w:t>
      </w:r>
    </w:p>
    <w:p w:rsidR="00523F78" w:rsidP="3AF0B8E9" w:rsidRDefault="00523F78" w14:paraId="1F192A55" w14:textId="096D5EE9">
      <w:pPr>
        <w:ind w:left="1680"/>
        <w:rPr>
          <w:rFonts w:ascii="Times" w:hAnsi="Times" w:eastAsia="Times" w:cs="Times"/>
          <w:color w:val="auto"/>
          <w:sz w:val="24"/>
          <w:szCs w:val="24"/>
          <w:u w:val="none"/>
        </w:rPr>
      </w:pPr>
      <w:r w:rsidRPr="3AF0B8E9" w:rsidR="00523F78">
        <w:rPr>
          <w:rFonts w:ascii="Times" w:hAnsi="Times" w:eastAsia="Times" w:cs="Times"/>
          <w:color w:val="auto"/>
          <w:sz w:val="24"/>
          <w:szCs w:val="24"/>
          <w:u w:val="none"/>
        </w:rPr>
        <w:t>6.</w:t>
      </w:r>
      <w:r>
        <w:tab/>
      </w:r>
      <w:r w:rsidRPr="3AF0B8E9" w:rsidR="6DAC7852">
        <w:rPr>
          <w:rFonts w:ascii="Times" w:hAnsi="Times" w:eastAsia="Times" w:cs="Times"/>
          <w:color w:val="auto"/>
          <w:sz w:val="24"/>
          <w:szCs w:val="24"/>
          <w:u w:val="none"/>
        </w:rPr>
        <w:t>En la medida de lo posible, el sitio web del Distrito proporcionará información en los idiomas designados sobre los derechos de los padres a los servicios de traducción e interpretación en virtud de la legislación federal y estatal y sobre cómo acceder a dichos servicios.</w:t>
      </w:r>
    </w:p>
    <w:p w:rsidR="3AF0B8E9" w:rsidP="3AF0B8E9" w:rsidRDefault="3AF0B8E9" w14:paraId="3E27C61E" w14:textId="3F37242C">
      <w:pPr>
        <w:ind w:left="1680"/>
        <w:rPr>
          <w:rFonts w:ascii="Times" w:hAnsi="Times" w:eastAsia="Times" w:cs="Times"/>
          <w:color w:val="auto"/>
          <w:sz w:val="24"/>
          <w:szCs w:val="24"/>
          <w:u w:val="none"/>
        </w:rPr>
      </w:pPr>
    </w:p>
    <w:p w:rsidR="00E40FCB" w:rsidP="3FD19113" w:rsidRDefault="00523F78" w14:paraId="00000078" w14:textId="5C61B699">
      <w:pPr>
        <w:ind w:left="840"/>
        <w:rPr>
          <w:rFonts w:ascii="Times" w:hAnsi="Times" w:eastAsia="Times" w:cs="Times"/>
          <w:b w:val="1"/>
          <w:bCs w:val="1"/>
          <w:color w:val="auto"/>
          <w:sz w:val="24"/>
          <w:szCs w:val="24"/>
          <w:u w:val="none"/>
        </w:rPr>
      </w:pPr>
      <w:r w:rsidRPr="3AF0B8E9" w:rsidR="71F91375">
        <w:rPr>
          <w:rFonts w:ascii="Times" w:hAnsi="Times" w:eastAsia="Times" w:cs="Times"/>
          <w:b w:val="1"/>
          <w:bCs w:val="1"/>
          <w:color w:val="auto"/>
          <w:sz w:val="24"/>
          <w:szCs w:val="24"/>
          <w:u w:val="none"/>
        </w:rPr>
        <w:t>F</w:t>
      </w:r>
      <w:r w:rsidRPr="3AF0B8E9" w:rsidR="00523F78">
        <w:rPr>
          <w:rFonts w:ascii="Times" w:hAnsi="Times" w:eastAsia="Times" w:cs="Times"/>
          <w:b w:val="1"/>
          <w:bCs w:val="1"/>
          <w:color w:val="auto"/>
          <w:sz w:val="24"/>
          <w:szCs w:val="24"/>
          <w:u w:val="none"/>
        </w:rPr>
        <w:t xml:space="preserve">. </w:t>
      </w:r>
      <w:r w:rsidRPr="3AF0B8E9" w:rsidR="7B71ACFC">
        <w:rPr>
          <w:rFonts w:ascii="Times" w:hAnsi="Times" w:eastAsia="Times" w:cs="Times"/>
          <w:b w:val="1"/>
          <w:bCs w:val="1"/>
          <w:color w:val="auto"/>
          <w:sz w:val="24"/>
          <w:szCs w:val="24"/>
          <w:u w:val="none"/>
        </w:rPr>
        <w:t>Recogida y análisis de datos</w:t>
      </w:r>
    </w:p>
    <w:p w:rsidR="5C8E5807" w:rsidP="3AF0B8E9" w:rsidRDefault="5C8E5807" w14:paraId="54C62828" w14:textId="1B22D3F2">
      <w:pPr>
        <w:ind w:left="600"/>
        <w:rPr>
          <w:rFonts w:ascii="Times" w:hAnsi="Times" w:eastAsia="Times" w:cs="Times"/>
          <w:color w:val="auto"/>
          <w:sz w:val="24"/>
          <w:szCs w:val="24"/>
          <w:u w:val="none"/>
        </w:rPr>
      </w:pPr>
      <w:r w:rsidRPr="3AF0B8E9" w:rsidR="5C8E5807">
        <w:rPr>
          <w:rFonts w:ascii="Times" w:hAnsi="Times" w:eastAsia="Times" w:cs="Times"/>
          <w:color w:val="auto"/>
          <w:sz w:val="24"/>
          <w:szCs w:val="24"/>
          <w:u w:val="none"/>
        </w:rPr>
        <w:t>El Distrito recopilará anualmente y analizará periódicamente la siguiente información sobre acceso lingüístico y servicios de acceso lingüístico:</w:t>
      </w:r>
    </w:p>
    <w:p w:rsidR="00E40FCB" w:rsidP="3FD19113" w:rsidRDefault="00523F78" w14:paraId="0000007A" w14:textId="73FCA3F0">
      <w:pPr>
        <w:ind w:left="1320"/>
        <w:rPr>
          <w:rFonts w:ascii="Times" w:hAnsi="Times" w:eastAsia="Times" w:cs="Times"/>
          <w:color w:val="auto"/>
          <w:sz w:val="24"/>
          <w:szCs w:val="24"/>
          <w:u w:val="none"/>
        </w:rPr>
      </w:pPr>
      <w:r w:rsidRPr="3AF0B8E9" w:rsidR="00523F78">
        <w:rPr>
          <w:rFonts w:ascii="Times" w:hAnsi="Times" w:eastAsia="Times" w:cs="Times"/>
          <w:color w:val="auto"/>
          <w:sz w:val="24"/>
          <w:szCs w:val="24"/>
          <w:u w:val="none"/>
        </w:rPr>
        <w:t xml:space="preserve">·   </w:t>
      </w:r>
      <w:r>
        <w:tab/>
      </w:r>
      <w:r w:rsidRPr="3AF0B8E9" w:rsidR="23C6DE1A">
        <w:rPr>
          <w:rFonts w:ascii="Times" w:hAnsi="Times" w:eastAsia="Times" w:cs="Times"/>
          <w:color w:val="auto"/>
          <w:sz w:val="24"/>
          <w:szCs w:val="24"/>
          <w:u w:val="none"/>
        </w:rPr>
        <w:t>El idioma en que cada estudiante y su familia prefieren comunicarse;</w:t>
      </w:r>
    </w:p>
    <w:p w:rsidR="00E40FCB" w:rsidP="3FD19113" w:rsidRDefault="00523F78" w14:paraId="0000007B" w14:textId="20305F65">
      <w:pPr>
        <w:ind w:left="1320"/>
        <w:rPr>
          <w:rFonts w:ascii="Times" w:hAnsi="Times" w:eastAsia="Times" w:cs="Times"/>
          <w:color w:val="auto"/>
          <w:sz w:val="24"/>
          <w:szCs w:val="24"/>
          <w:u w:val="none"/>
          <w:lang w:val="en-US"/>
        </w:rPr>
      </w:pPr>
      <w:r w:rsidRPr="3AF0B8E9" w:rsidR="00523F78">
        <w:rPr>
          <w:rFonts w:ascii="Times" w:hAnsi="Times" w:eastAsia="Times" w:cs="Times"/>
          <w:color w:val="auto"/>
          <w:sz w:val="24"/>
          <w:szCs w:val="24"/>
          <w:u w:val="none"/>
        </w:rPr>
        <w:t xml:space="preserve">·   </w:t>
      </w:r>
      <w:r>
        <w:tab/>
      </w:r>
      <w:r w:rsidRPr="3AF0B8E9" w:rsidR="32849F6C">
        <w:rPr>
          <w:rFonts w:ascii="Times" w:hAnsi="Times" w:eastAsia="Times" w:cs="Times"/>
          <w:color w:val="auto"/>
          <w:sz w:val="24"/>
          <w:szCs w:val="24"/>
          <w:u w:val="none"/>
        </w:rPr>
        <w:t>Si se solicitó y proporcionó un intérprete calificado para la familia del estudiante en las reuniones reportadas en el sistema de datos estudiantiles Comprehensive Education Data and Research (CEDARS) de OSPI.</w:t>
      </w:r>
    </w:p>
    <w:p w:rsidR="00E40FCB" w:rsidP="3FD19113" w:rsidRDefault="00523F78" w14:paraId="0000007C" w14:textId="10A29575">
      <w:pPr>
        <w:spacing w:after="160"/>
        <w:ind w:left="1320"/>
        <w:rPr>
          <w:rFonts w:ascii="Times" w:hAnsi="Times" w:eastAsia="Times" w:cs="Times"/>
          <w:color w:val="auto"/>
          <w:sz w:val="24"/>
          <w:szCs w:val="24"/>
          <w:u w:val="none"/>
        </w:rPr>
      </w:pPr>
      <w:r w:rsidRPr="3AF0B8E9" w:rsidR="00523F78">
        <w:rPr>
          <w:rFonts w:ascii="Times" w:hAnsi="Times" w:eastAsia="Times" w:cs="Times"/>
          <w:color w:val="auto"/>
          <w:sz w:val="24"/>
          <w:szCs w:val="24"/>
          <w:u w:val="none"/>
        </w:rPr>
        <w:t xml:space="preserve">·   </w:t>
      </w:r>
      <w:r>
        <w:tab/>
      </w:r>
      <w:r w:rsidRPr="3AF0B8E9" w:rsidR="5BB7BF6C">
        <w:rPr>
          <w:rFonts w:ascii="Times" w:hAnsi="Times" w:eastAsia="Times" w:cs="Times"/>
          <w:color w:val="auto"/>
          <w:sz w:val="24"/>
          <w:szCs w:val="24"/>
          <w:u w:val="none"/>
        </w:rPr>
        <w:t>Otros datos sobre la prestación de servicios de acceso lingüístico, según lo requiera la OSPI.</w:t>
      </w:r>
    </w:p>
    <w:p w:rsidR="5BB7BF6C" w:rsidP="3AF0B8E9" w:rsidRDefault="5BB7BF6C" w14:paraId="6F7A7D05" w14:textId="48AF047F">
      <w:pPr>
        <w:rPr>
          <w:rFonts w:ascii="Times" w:hAnsi="Times" w:eastAsia="Times" w:cs="Times"/>
          <w:color w:val="auto"/>
          <w:sz w:val="24"/>
          <w:szCs w:val="24"/>
          <w:u w:val="none"/>
        </w:rPr>
      </w:pPr>
      <w:r w:rsidRPr="3AF0B8E9" w:rsidR="5BB7BF6C">
        <w:rPr>
          <w:rFonts w:ascii="Times" w:hAnsi="Times" w:eastAsia="Times" w:cs="Times"/>
          <w:color w:val="auto"/>
          <w:sz w:val="24"/>
          <w:szCs w:val="24"/>
          <w:u w:val="none"/>
        </w:rPr>
        <w:t>El Distrito presentará la información recopilada según lo requiera la OSPI.</w:t>
      </w:r>
    </w:p>
    <w:p w:rsidR="00E40FCB" w:rsidP="3FD19113" w:rsidRDefault="00523F78" w14:paraId="0000007E" w14:textId="77777777">
      <w:pPr>
        <w:rPr>
          <w:rFonts w:ascii="Times" w:hAnsi="Times" w:eastAsia="Times" w:cs="Times"/>
          <w:color w:val="auto"/>
          <w:sz w:val="24"/>
          <w:szCs w:val="24"/>
          <w:u w:val="none"/>
        </w:rPr>
      </w:pPr>
      <w:r w:rsidRPr="3AF0B8E9" w:rsidR="00523F78">
        <w:rPr>
          <w:rFonts w:ascii="Times" w:hAnsi="Times" w:eastAsia="Times" w:cs="Times"/>
          <w:color w:val="auto"/>
          <w:sz w:val="24"/>
          <w:szCs w:val="24"/>
          <w:u w:val="none"/>
        </w:rPr>
        <w:t xml:space="preserve"> </w:t>
      </w:r>
    </w:p>
    <w:p w:rsidR="6D740BB1" w:rsidP="3AF0B8E9" w:rsidRDefault="6D740BB1" w14:paraId="53610AA2" w14:textId="45DCD63A">
      <w:pPr>
        <w:rPr>
          <w:rFonts w:ascii="Times" w:hAnsi="Times" w:eastAsia="Times" w:cs="Times"/>
          <w:color w:val="auto"/>
          <w:sz w:val="24"/>
          <w:szCs w:val="24"/>
          <w:u w:val="none"/>
        </w:rPr>
      </w:pPr>
      <w:r w:rsidRPr="3AF0B8E9" w:rsidR="6D740BB1">
        <w:rPr>
          <w:rFonts w:ascii="Times" w:hAnsi="Times" w:eastAsia="Times" w:cs="Times"/>
          <w:color w:val="auto"/>
          <w:sz w:val="24"/>
          <w:szCs w:val="24"/>
          <w:u w:val="none"/>
        </w:rPr>
        <w:t>El Distrito brindará a los participantes de cada reunión interpretada la oportunidad de dar su opinión sobre la eficacia de la interpretación y la prestación de servicios de acceso lingúístico.</w:t>
      </w:r>
    </w:p>
    <w:p w:rsidR="00E40FCB" w:rsidP="3FD19113" w:rsidRDefault="00523F78" w14:paraId="00000080" w14:textId="77777777">
      <w:pPr>
        <w:rPr>
          <w:rFonts w:ascii="Times" w:hAnsi="Times" w:eastAsia="Times" w:cs="Times"/>
          <w:color w:val="auto"/>
          <w:sz w:val="24"/>
          <w:szCs w:val="24"/>
          <w:u w:val="none"/>
        </w:rPr>
      </w:pPr>
      <w:r w:rsidRPr="3AF0B8E9" w:rsidR="00523F78">
        <w:rPr>
          <w:rFonts w:ascii="Times" w:hAnsi="Times" w:eastAsia="Times" w:cs="Times"/>
          <w:color w:val="auto"/>
          <w:sz w:val="24"/>
          <w:szCs w:val="24"/>
          <w:u w:val="none"/>
        </w:rPr>
        <w:t xml:space="preserve"> </w:t>
      </w:r>
    </w:p>
    <w:p w:rsidR="7A027F0E" w:rsidP="3AF0B8E9" w:rsidRDefault="7A027F0E" w14:paraId="12FB7739" w14:textId="68F2434C">
      <w:pPr>
        <w:rPr>
          <w:rFonts w:ascii="Times" w:hAnsi="Times" w:eastAsia="Times" w:cs="Times"/>
          <w:b w:val="1"/>
          <w:bCs w:val="1"/>
          <w:color w:val="auto"/>
          <w:sz w:val="24"/>
          <w:szCs w:val="24"/>
          <w:u w:val="none"/>
        </w:rPr>
      </w:pPr>
      <w:r w:rsidRPr="3AF0B8E9" w:rsidR="7A027F0E">
        <w:rPr>
          <w:rFonts w:ascii="Times" w:hAnsi="Times" w:eastAsia="Times" w:cs="Times"/>
          <w:b w:val="1"/>
          <w:bCs w:val="1"/>
          <w:color w:val="auto"/>
          <w:sz w:val="24"/>
          <w:szCs w:val="24"/>
          <w:u w:val="none"/>
        </w:rPr>
        <w:t>Quejas por discriminación</w:t>
      </w:r>
    </w:p>
    <w:p w:rsidR="7A027F0E" w:rsidP="3AF0B8E9" w:rsidRDefault="7A027F0E" w14:paraId="56E85E08" w14:textId="07499F62">
      <w:pPr>
        <w:rPr>
          <w:rFonts w:ascii="Times" w:hAnsi="Times" w:eastAsia="Times" w:cs="Times"/>
          <w:color w:val="auto"/>
          <w:sz w:val="24"/>
          <w:szCs w:val="24"/>
          <w:u w:val="none"/>
        </w:rPr>
      </w:pPr>
      <w:r w:rsidRPr="3AF0B8E9" w:rsidR="7A027F0E">
        <w:rPr>
          <w:rFonts w:ascii="Times" w:hAnsi="Times" w:eastAsia="Times" w:cs="Times"/>
          <w:color w:val="auto"/>
          <w:sz w:val="24"/>
          <w:szCs w:val="24"/>
          <w:u w:val="none"/>
        </w:rPr>
        <w:t>Se prohíbe la discriminación basada en el origen nacional, que incluye el idioma y el dominio limitado del inglés. Cualquier persona puede presentar una queja alegando discriminación basada en el idioma o que el distrito no proporciona servicios de acceso al idioma utilizando el proceso de quejas descrito en el Procedimiento de No Discriminación 3210P del distrito.</w:t>
      </w:r>
    </w:p>
    <w:p w:rsidR="00E40FCB" w:rsidP="3FD19113" w:rsidRDefault="00523F78" w14:paraId="00000083" w14:textId="77777777">
      <w:pPr>
        <w:spacing w:after="240"/>
        <w:rPr>
          <w:rFonts w:ascii="Times" w:hAnsi="Times" w:eastAsia="Times" w:cs="Times"/>
          <w:color w:val="auto"/>
          <w:sz w:val="24"/>
          <w:szCs w:val="24"/>
          <w:u w:val="none"/>
        </w:rPr>
      </w:pPr>
      <w:r w:rsidRPr="3AF0B8E9" w:rsidR="00523F78">
        <w:rPr>
          <w:rFonts w:ascii="Times" w:hAnsi="Times" w:eastAsia="Times" w:cs="Times"/>
          <w:color w:val="auto"/>
          <w:sz w:val="24"/>
          <w:szCs w:val="24"/>
          <w:u w:val="none"/>
        </w:rPr>
        <w:t xml:space="preserve"> </w:t>
      </w:r>
    </w:p>
    <w:p w:rsidR="00E40FCB" w:rsidP="3FD19113" w:rsidRDefault="00523F78" w14:paraId="00000084" w14:textId="7D426E84">
      <w:pPr>
        <w:spacing w:after="240"/>
        <w:rPr>
          <w:rFonts w:ascii="Times New Roman" w:hAnsi="Times New Roman" w:eastAsia="Times New Roman" w:cs="Times New Roman"/>
          <w:color w:val="auto"/>
          <w:sz w:val="24"/>
          <w:szCs w:val="24"/>
          <w:u w:val="none"/>
        </w:rPr>
      </w:pPr>
      <w:r w:rsidRPr="3AF0B8E9" w:rsidR="345855FA">
        <w:rPr>
          <w:rFonts w:ascii="Times New Roman" w:hAnsi="Times New Roman" w:eastAsia="Times New Roman" w:cs="Times New Roman"/>
          <w:color w:val="auto"/>
          <w:sz w:val="24"/>
          <w:szCs w:val="24"/>
          <w:u w:val="none"/>
        </w:rPr>
        <w:t>Publicado</w:t>
      </w:r>
      <w:r w:rsidRPr="3AF0B8E9" w:rsidR="00523F78">
        <w:rPr>
          <w:rFonts w:ascii="Times New Roman" w:hAnsi="Times New Roman" w:eastAsia="Times New Roman" w:cs="Times New Roman"/>
          <w:color w:val="auto"/>
          <w:sz w:val="24"/>
          <w:szCs w:val="24"/>
          <w:u w:val="none"/>
        </w:rPr>
        <w:t>:</w:t>
      </w:r>
      <w:r w:rsidRPr="3AF0B8E9" w:rsidR="32228C6F">
        <w:rPr>
          <w:rFonts w:ascii="Times New Roman" w:hAnsi="Times New Roman" w:eastAsia="Times New Roman" w:cs="Times New Roman"/>
          <w:color w:val="auto"/>
          <w:sz w:val="24"/>
          <w:szCs w:val="24"/>
          <w:u w:val="none"/>
        </w:rPr>
        <w:t xml:space="preserve"> </w:t>
      </w:r>
      <w:r w:rsidRPr="3AF0B8E9" w:rsidR="4BD3C7E0">
        <w:rPr>
          <w:rFonts w:ascii="Times New Roman" w:hAnsi="Times New Roman" w:eastAsia="Times New Roman" w:cs="Times New Roman"/>
          <w:color w:val="auto"/>
          <w:sz w:val="24"/>
          <w:szCs w:val="24"/>
          <w:u w:val="none"/>
        </w:rPr>
        <w:t>el</w:t>
      </w:r>
      <w:r w:rsidRPr="3AF0B8E9" w:rsidR="32228C6F">
        <w:rPr>
          <w:rFonts w:ascii="Times New Roman" w:hAnsi="Times New Roman" w:eastAsia="Times New Roman" w:cs="Times New Roman"/>
          <w:color w:val="auto"/>
          <w:sz w:val="24"/>
          <w:szCs w:val="24"/>
          <w:u w:val="none"/>
        </w:rPr>
        <w:t>18</w:t>
      </w:r>
      <w:r w:rsidRPr="3AF0B8E9" w:rsidR="43F7388C">
        <w:rPr>
          <w:rFonts w:ascii="Times New Roman" w:hAnsi="Times New Roman" w:eastAsia="Times New Roman" w:cs="Times New Roman"/>
          <w:color w:val="auto"/>
          <w:sz w:val="24"/>
          <w:szCs w:val="24"/>
          <w:u w:val="none"/>
        </w:rPr>
        <w:t xml:space="preserve"> de noviembre</w:t>
      </w:r>
      <w:r w:rsidRPr="3AF0B8E9" w:rsidR="32228C6F">
        <w:rPr>
          <w:rFonts w:ascii="Times New Roman" w:hAnsi="Times New Roman" w:eastAsia="Times New Roman" w:cs="Times New Roman"/>
          <w:color w:val="auto"/>
          <w:sz w:val="24"/>
          <w:szCs w:val="24"/>
          <w:u w:val="none"/>
        </w:rPr>
        <w:t>, 2024</w:t>
      </w:r>
    </w:p>
    <w:p w:rsidR="00E40FCB" w:rsidP="3FD19113" w:rsidRDefault="00523F78" w14:paraId="00000085" w14:textId="13501D17">
      <w:pPr>
        <w:rPr>
          <w:rFonts w:ascii="Times" w:hAnsi="Times" w:eastAsia="Times" w:cs="Times"/>
          <w:color w:val="auto"/>
          <w:sz w:val="24"/>
          <w:szCs w:val="24"/>
          <w:u w:val="none"/>
        </w:rPr>
      </w:pPr>
      <w:r w:rsidRPr="3AF0B8E9" w:rsidR="00523F78">
        <w:rPr>
          <w:rFonts w:ascii="Times New Roman" w:hAnsi="Times New Roman" w:eastAsia="Times New Roman" w:cs="Times New Roman"/>
          <w:color w:val="auto"/>
          <w:sz w:val="24"/>
          <w:szCs w:val="24"/>
          <w:u w:val="none"/>
        </w:rPr>
        <w:t>Revis</w:t>
      </w:r>
      <w:r w:rsidRPr="3AF0B8E9" w:rsidR="389FFAE0">
        <w:rPr>
          <w:rFonts w:ascii="Times New Roman" w:hAnsi="Times New Roman" w:eastAsia="Times New Roman" w:cs="Times New Roman"/>
          <w:color w:val="auto"/>
          <w:sz w:val="24"/>
          <w:szCs w:val="24"/>
          <w:u w:val="none"/>
        </w:rPr>
        <w:t>ado</w:t>
      </w:r>
      <w:r w:rsidRPr="3AF0B8E9" w:rsidR="00523F78">
        <w:rPr>
          <w:rFonts w:ascii="Times New Roman" w:hAnsi="Times New Roman" w:eastAsia="Times New Roman" w:cs="Times New Roman"/>
          <w:color w:val="auto"/>
          <w:sz w:val="24"/>
          <w:szCs w:val="24"/>
          <w:u w:val="none"/>
        </w:rPr>
        <w:t>:</w:t>
      </w:r>
    </w:p>
    <w:p w:rsidR="00E40FCB" w:rsidP="3FD19113" w:rsidRDefault="00E40FCB" w14:paraId="00000086" w14:textId="77777777">
      <w:pPr>
        <w:rPr>
          <w:rFonts w:ascii="Verdana" w:hAnsi="Verdana" w:eastAsia="Verdana" w:cs="Verdana"/>
          <w:color w:val="auto"/>
          <w:sz w:val="20"/>
          <w:szCs w:val="20"/>
          <w:u w:val="none"/>
        </w:rPr>
      </w:pPr>
    </w:p>
    <w:p w:rsidR="00E40FCB" w:rsidP="3FD19113" w:rsidRDefault="00E40FCB" w14:paraId="00000087" w14:textId="77777777">
      <w:pPr>
        <w:rPr>
          <w:color w:val="auto"/>
          <w:u w:val="single"/>
        </w:rPr>
      </w:pPr>
    </w:p>
    <w:sectPr w:rsidR="00E40FCB">
      <w:headerReference w:type="default" r:id="rId7"/>
      <w:footerReference w:type="default" r:id="rId8"/>
      <w:pgSz w:w="12240" w:h="15840" w:orient="portrait"/>
      <w:pgMar w:top="1440" w:right="1440" w:bottom="1440" w:left="1440" w:header="720" w:footer="720" w:gutter="0"/>
      <w:pgNumType w:start="1"/>
      <w:cols w:space="720"/>
      <w:sectPrChange w:author="Aspen Brooks" w:date="2024-10-08T21:23:00Z" w:id="30">
        <w:sectPr w:rsidR="00E40FCB">
          <w:pgMar w:top="1440" w:right="1440" w:bottom="1440" w:left="1440" w:header="720" w:footer="720"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23F78" w:rsidRDefault="00523F78" w14:paraId="14CDF074" w14:textId="77777777">
      <w:pPr>
        <w:spacing w:line="240" w:lineRule="auto"/>
      </w:pPr>
      <w:r>
        <w:separator/>
      </w:r>
    </w:p>
  </w:endnote>
  <w:endnote w:type="continuationSeparator" w:id="0">
    <w:p w:rsidR="00523F78" w:rsidRDefault="00523F78" w14:paraId="2703233A"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auto"/>
    <w:pitch w:val="default"/>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40FCB" w:rsidRDefault="00E40FCB" w14:paraId="00000088" w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23F78" w:rsidRDefault="00523F78" w14:paraId="5C4E7CDF" w14:textId="77777777">
      <w:pPr>
        <w:spacing w:line="240" w:lineRule="auto"/>
      </w:pPr>
      <w:r>
        <w:separator/>
      </w:r>
    </w:p>
  </w:footnote>
  <w:footnote w:type="continuationSeparator" w:id="0">
    <w:p w:rsidR="00523F78" w:rsidRDefault="00523F78" w14:paraId="1819A18F"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40FCB" w:rsidRDefault="00E40FCB" w14:paraId="00000089" w14:textId="77777777">
    <w:pPr>
      <w:rPr>
        <w:ins w:author="Aspen Brooks" w:date="2024-10-08T21:23:00Z" w:id="13001389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2">
    <w:nsid w:val="ae58df3"/>
    <w:multiLevelType xmlns:w="http://schemas.openxmlformats.org/wordprocessingml/2006/main" w:val="hybridMultilevel"/>
    <w:lvl xmlns:w="http://schemas.openxmlformats.org/wordprocessingml/2006/main" w:ilvl="0">
      <w:start w:val="2"/>
      <w:numFmt w:val="decimal"/>
      <w:lvlText w:val="%1."/>
      <w:lvlJc w:val="left"/>
      <w:pPr>
        <w:ind w:left="1800" w:hanging="360"/>
      </w:pPr>
    </w:lvl>
    <w:lvl xmlns:w="http://schemas.openxmlformats.org/wordprocessingml/2006/main" w:ilvl="1">
      <w:start w:val="1"/>
      <w:numFmt w:val="lowerLetter"/>
      <w:lvlText w:val="%2."/>
      <w:lvlJc w:val="left"/>
      <w:pPr>
        <w:ind w:left="2520" w:hanging="360"/>
      </w:pPr>
    </w:lvl>
    <w:lvl xmlns:w="http://schemas.openxmlformats.org/wordprocessingml/2006/main" w:ilvl="2">
      <w:start w:val="1"/>
      <w:numFmt w:val="lowerRoman"/>
      <w:lvlText w:val="%3."/>
      <w:lvlJc w:val="right"/>
      <w:pPr>
        <w:ind w:left="3240" w:hanging="180"/>
      </w:pPr>
    </w:lvl>
    <w:lvl xmlns:w="http://schemas.openxmlformats.org/wordprocessingml/2006/main" w:ilvl="3">
      <w:start w:val="1"/>
      <w:numFmt w:val="decimal"/>
      <w:lvlText w:val="%4."/>
      <w:lvlJc w:val="left"/>
      <w:pPr>
        <w:ind w:left="3960" w:hanging="360"/>
      </w:pPr>
    </w:lvl>
    <w:lvl xmlns:w="http://schemas.openxmlformats.org/wordprocessingml/2006/main" w:ilvl="4">
      <w:start w:val="1"/>
      <w:numFmt w:val="lowerLetter"/>
      <w:lvlText w:val="%5."/>
      <w:lvlJc w:val="left"/>
      <w:pPr>
        <w:ind w:left="4680" w:hanging="360"/>
      </w:pPr>
    </w:lvl>
    <w:lvl xmlns:w="http://schemas.openxmlformats.org/wordprocessingml/2006/main" w:ilvl="5">
      <w:start w:val="1"/>
      <w:numFmt w:val="lowerRoman"/>
      <w:lvlText w:val="%6."/>
      <w:lvlJc w:val="right"/>
      <w:pPr>
        <w:ind w:left="5400" w:hanging="180"/>
      </w:pPr>
    </w:lvl>
    <w:lvl xmlns:w="http://schemas.openxmlformats.org/wordprocessingml/2006/main" w:ilvl="6">
      <w:start w:val="1"/>
      <w:numFmt w:val="decimal"/>
      <w:lvlText w:val="%7."/>
      <w:lvlJc w:val="left"/>
      <w:pPr>
        <w:ind w:left="6120" w:hanging="360"/>
      </w:pPr>
    </w:lvl>
    <w:lvl xmlns:w="http://schemas.openxmlformats.org/wordprocessingml/2006/main" w:ilvl="7">
      <w:start w:val="1"/>
      <w:numFmt w:val="lowerLetter"/>
      <w:lvlText w:val="%8."/>
      <w:lvlJc w:val="left"/>
      <w:pPr>
        <w:ind w:left="6840" w:hanging="360"/>
      </w:pPr>
    </w:lvl>
    <w:lvl xmlns:w="http://schemas.openxmlformats.org/wordprocessingml/2006/main" w:ilvl="8">
      <w:start w:val="1"/>
      <w:numFmt w:val="lowerRoman"/>
      <w:lvlText w:val="%9."/>
      <w:lvlJc w:val="right"/>
      <w:pPr>
        <w:ind w:left="7560" w:hanging="180"/>
      </w:pPr>
    </w:lvl>
  </w:abstractNum>
  <w:abstractNum w:abstractNumId="0" w15:restartNumberingAfterBreak="0">
    <w:nsid w:val="1D3D68CE"/>
    <w:multiLevelType w:val="multilevel"/>
    <w:tmpl w:val="FFFFFFFF"/>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15:restartNumberingAfterBreak="0">
    <w:nsid w:val="74372E04"/>
    <w:multiLevelType w:val="multilevel"/>
    <w:tmpl w:val="FFFFFFFF"/>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3">
    <w:abstractNumId w:val="2"/>
  </w:num>
  <w:num w:numId="1" w16cid:durableId="860700039">
    <w:abstractNumId w:val="0"/>
  </w:num>
  <w:num w:numId="2" w16cid:durableId="522986815">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displayBackgroundShape/>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FCB"/>
    <w:rsid w:val="001AFD8D"/>
    <w:rsid w:val="00523F78"/>
    <w:rsid w:val="00B15198"/>
    <w:rsid w:val="00E40FCB"/>
    <w:rsid w:val="01541166"/>
    <w:rsid w:val="01AE6EA3"/>
    <w:rsid w:val="023693CA"/>
    <w:rsid w:val="0293BF1A"/>
    <w:rsid w:val="0690F2BE"/>
    <w:rsid w:val="07D547CD"/>
    <w:rsid w:val="09004791"/>
    <w:rsid w:val="0AC2C7A9"/>
    <w:rsid w:val="0B626B0C"/>
    <w:rsid w:val="0C1E5E91"/>
    <w:rsid w:val="0C2C5092"/>
    <w:rsid w:val="0CB424FD"/>
    <w:rsid w:val="0CBA897E"/>
    <w:rsid w:val="0DB7BE9D"/>
    <w:rsid w:val="0F655514"/>
    <w:rsid w:val="10395573"/>
    <w:rsid w:val="10B3D687"/>
    <w:rsid w:val="1154876F"/>
    <w:rsid w:val="11CC9178"/>
    <w:rsid w:val="11DF5192"/>
    <w:rsid w:val="123E5CEF"/>
    <w:rsid w:val="1309BEB1"/>
    <w:rsid w:val="135F0F20"/>
    <w:rsid w:val="1498436C"/>
    <w:rsid w:val="160EB2F5"/>
    <w:rsid w:val="16AEF27A"/>
    <w:rsid w:val="16F7D4AD"/>
    <w:rsid w:val="177D0F76"/>
    <w:rsid w:val="17B6C692"/>
    <w:rsid w:val="18EA24E4"/>
    <w:rsid w:val="1A7F9A90"/>
    <w:rsid w:val="1BE415D4"/>
    <w:rsid w:val="1CB09A69"/>
    <w:rsid w:val="1E50795E"/>
    <w:rsid w:val="204D188E"/>
    <w:rsid w:val="20B7E40B"/>
    <w:rsid w:val="20C4F897"/>
    <w:rsid w:val="2122872D"/>
    <w:rsid w:val="21ABDFD6"/>
    <w:rsid w:val="22E69B18"/>
    <w:rsid w:val="235D2277"/>
    <w:rsid w:val="23C6DE1A"/>
    <w:rsid w:val="24B0604E"/>
    <w:rsid w:val="24F8A5A5"/>
    <w:rsid w:val="254A8ED6"/>
    <w:rsid w:val="25874C95"/>
    <w:rsid w:val="2705F468"/>
    <w:rsid w:val="275571A9"/>
    <w:rsid w:val="276ED59E"/>
    <w:rsid w:val="27C15540"/>
    <w:rsid w:val="284270B5"/>
    <w:rsid w:val="2886DEE2"/>
    <w:rsid w:val="28955FD7"/>
    <w:rsid w:val="2A564701"/>
    <w:rsid w:val="2B1E2633"/>
    <w:rsid w:val="2CAEDAC4"/>
    <w:rsid w:val="2DD0897B"/>
    <w:rsid w:val="2E10C3D2"/>
    <w:rsid w:val="2E266B8D"/>
    <w:rsid w:val="2E3D9D0E"/>
    <w:rsid w:val="2E6090B1"/>
    <w:rsid w:val="3126DD5B"/>
    <w:rsid w:val="3136D805"/>
    <w:rsid w:val="31742D14"/>
    <w:rsid w:val="320E261B"/>
    <w:rsid w:val="32228C6F"/>
    <w:rsid w:val="32849F6C"/>
    <w:rsid w:val="33D51529"/>
    <w:rsid w:val="343923FB"/>
    <w:rsid w:val="345855FA"/>
    <w:rsid w:val="35D613D1"/>
    <w:rsid w:val="35F93297"/>
    <w:rsid w:val="36A482FF"/>
    <w:rsid w:val="3725FA05"/>
    <w:rsid w:val="373FE7A8"/>
    <w:rsid w:val="37627846"/>
    <w:rsid w:val="376343E2"/>
    <w:rsid w:val="377BFCD6"/>
    <w:rsid w:val="37B84348"/>
    <w:rsid w:val="37EF982A"/>
    <w:rsid w:val="389FFAE0"/>
    <w:rsid w:val="38CA00C3"/>
    <w:rsid w:val="39E4B416"/>
    <w:rsid w:val="39F8EA5E"/>
    <w:rsid w:val="3AF0B8E9"/>
    <w:rsid w:val="3B038C7A"/>
    <w:rsid w:val="3E4BD397"/>
    <w:rsid w:val="3E62EB5B"/>
    <w:rsid w:val="3F313899"/>
    <w:rsid w:val="3F49530F"/>
    <w:rsid w:val="3FD19113"/>
    <w:rsid w:val="41133D4D"/>
    <w:rsid w:val="4125BBEF"/>
    <w:rsid w:val="42D35D73"/>
    <w:rsid w:val="42F499A1"/>
    <w:rsid w:val="436CB292"/>
    <w:rsid w:val="43E611D2"/>
    <w:rsid w:val="43F7388C"/>
    <w:rsid w:val="4420C338"/>
    <w:rsid w:val="44695B9A"/>
    <w:rsid w:val="47760FC8"/>
    <w:rsid w:val="47A499D8"/>
    <w:rsid w:val="4815E06F"/>
    <w:rsid w:val="4831F5E7"/>
    <w:rsid w:val="48E9BF95"/>
    <w:rsid w:val="4986CCF0"/>
    <w:rsid w:val="4B11FA5B"/>
    <w:rsid w:val="4BD3C7E0"/>
    <w:rsid w:val="4C0763A9"/>
    <w:rsid w:val="4CAB202D"/>
    <w:rsid w:val="4CB61456"/>
    <w:rsid w:val="4D32D9D2"/>
    <w:rsid w:val="4DB5D998"/>
    <w:rsid w:val="4EEBF02B"/>
    <w:rsid w:val="4F7452C8"/>
    <w:rsid w:val="50B827B6"/>
    <w:rsid w:val="510E2916"/>
    <w:rsid w:val="511A5214"/>
    <w:rsid w:val="516595E9"/>
    <w:rsid w:val="5236043D"/>
    <w:rsid w:val="52BA77E9"/>
    <w:rsid w:val="5349DDC3"/>
    <w:rsid w:val="541E2228"/>
    <w:rsid w:val="546B69E7"/>
    <w:rsid w:val="5482F915"/>
    <w:rsid w:val="55A429BC"/>
    <w:rsid w:val="574F2F21"/>
    <w:rsid w:val="58498419"/>
    <w:rsid w:val="58CA213D"/>
    <w:rsid w:val="591B9453"/>
    <w:rsid w:val="596320CB"/>
    <w:rsid w:val="59B64559"/>
    <w:rsid w:val="5A55F6F4"/>
    <w:rsid w:val="5A76CE57"/>
    <w:rsid w:val="5AB90230"/>
    <w:rsid w:val="5BB7BF6C"/>
    <w:rsid w:val="5C8E5807"/>
    <w:rsid w:val="5D13C2BA"/>
    <w:rsid w:val="5D993B4D"/>
    <w:rsid w:val="5EB4DD2B"/>
    <w:rsid w:val="5F0C633B"/>
    <w:rsid w:val="5F9261D5"/>
    <w:rsid w:val="5FBED2DA"/>
    <w:rsid w:val="60F2A18A"/>
    <w:rsid w:val="6302BA00"/>
    <w:rsid w:val="64BF961E"/>
    <w:rsid w:val="64F72BD0"/>
    <w:rsid w:val="650B3EF6"/>
    <w:rsid w:val="65440081"/>
    <w:rsid w:val="667203B7"/>
    <w:rsid w:val="66E0D941"/>
    <w:rsid w:val="690C4C16"/>
    <w:rsid w:val="6980E39A"/>
    <w:rsid w:val="6AF93CD1"/>
    <w:rsid w:val="6AFC123A"/>
    <w:rsid w:val="6C0B9318"/>
    <w:rsid w:val="6C2105B8"/>
    <w:rsid w:val="6C838BC7"/>
    <w:rsid w:val="6D5AC7C6"/>
    <w:rsid w:val="6D740BB1"/>
    <w:rsid w:val="6DAC7852"/>
    <w:rsid w:val="6DDDD9AD"/>
    <w:rsid w:val="6E24F9BA"/>
    <w:rsid w:val="6EBD70BD"/>
    <w:rsid w:val="6EFC70EA"/>
    <w:rsid w:val="6EFD4F64"/>
    <w:rsid w:val="7052BBE1"/>
    <w:rsid w:val="70EDFA74"/>
    <w:rsid w:val="713B8782"/>
    <w:rsid w:val="71C649AD"/>
    <w:rsid w:val="71F91375"/>
    <w:rsid w:val="72DC0805"/>
    <w:rsid w:val="7381BE91"/>
    <w:rsid w:val="73D35A67"/>
    <w:rsid w:val="7425C5B5"/>
    <w:rsid w:val="7555899B"/>
    <w:rsid w:val="75A9FE47"/>
    <w:rsid w:val="7616B417"/>
    <w:rsid w:val="763BC3C0"/>
    <w:rsid w:val="7687F4CA"/>
    <w:rsid w:val="76C5C3C7"/>
    <w:rsid w:val="77882F4B"/>
    <w:rsid w:val="7792B1C8"/>
    <w:rsid w:val="78BF82BF"/>
    <w:rsid w:val="78F0C88F"/>
    <w:rsid w:val="7A027F0E"/>
    <w:rsid w:val="7A115E59"/>
    <w:rsid w:val="7A156186"/>
    <w:rsid w:val="7B71ACFC"/>
    <w:rsid w:val="7BD0EAB8"/>
    <w:rsid w:val="7C68D78A"/>
    <w:rsid w:val="7DD6F307"/>
    <w:rsid w:val="7E708C32"/>
    <w:rsid w:val="7E842672"/>
    <w:rsid w:val="7EB4FEF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4BBCE"/>
  <w15:docId w15:val="{9B735819-5265-449E-A257-C6C0980D3AB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Arial" w:hAnsi="Arial" w:eastAsia="Arial" w:cs="Arial"/>
        <w:sz w:val="22"/>
        <w:szCs w:val="22"/>
        <w:lang w:val="en"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uiPriority w:val="0"/>
    <w:name w:val="Normal"/>
    <w:qFormat/>
    <w:rsid w:val="3AF0B8E9"/>
    <w:rPr>
      <w:noProof w:val="0"/>
      <w:lang w:val="es-419"/>
    </w:rPr>
  </w:style>
  <w:style w:type="paragraph" w:styleId="Heading1">
    <w:uiPriority w:val="9"/>
    <w:name w:val="heading 1"/>
    <w:basedOn w:val="Normal"/>
    <w:next w:val="Normal"/>
    <w:qFormat/>
    <w:rsid w:val="3AF0B8E9"/>
    <w:rPr>
      <w:sz w:val="40"/>
      <w:szCs w:val="40"/>
    </w:rPr>
    <w:pPr>
      <w:keepNext w:val="1"/>
      <w:keepLines w:val="1"/>
      <w:spacing w:before="400" w:after="120"/>
      <w:outlineLvl w:val="0"/>
    </w:pPr>
  </w:style>
  <w:style w:type="paragraph" w:styleId="Heading2">
    <w:uiPriority w:val="9"/>
    <w:name w:val="heading 2"/>
    <w:basedOn w:val="Normal"/>
    <w:next w:val="Normal"/>
    <w:semiHidden/>
    <w:unhideWhenUsed/>
    <w:qFormat/>
    <w:rsid w:val="3AF0B8E9"/>
    <w:rPr>
      <w:sz w:val="32"/>
      <w:szCs w:val="32"/>
    </w:rPr>
    <w:pPr>
      <w:keepNext w:val="1"/>
      <w:keepLines w:val="1"/>
      <w:spacing w:before="360" w:after="120"/>
      <w:outlineLvl w:val="1"/>
    </w:pPr>
  </w:style>
  <w:style w:type="paragraph" w:styleId="Heading3">
    <w:uiPriority w:val="9"/>
    <w:name w:val="heading 3"/>
    <w:basedOn w:val="Normal"/>
    <w:next w:val="Normal"/>
    <w:semiHidden/>
    <w:unhideWhenUsed/>
    <w:qFormat/>
    <w:rsid w:val="3AF0B8E9"/>
    <w:rPr>
      <w:color w:val="434343"/>
      <w:sz w:val="28"/>
      <w:szCs w:val="28"/>
    </w:rPr>
    <w:pPr>
      <w:keepNext w:val="1"/>
      <w:keepLines w:val="1"/>
      <w:spacing w:before="320" w:after="80"/>
      <w:outlineLvl w:val="2"/>
    </w:pPr>
  </w:style>
  <w:style w:type="paragraph" w:styleId="Heading4">
    <w:uiPriority w:val="9"/>
    <w:name w:val="heading 4"/>
    <w:basedOn w:val="Normal"/>
    <w:next w:val="Normal"/>
    <w:semiHidden/>
    <w:unhideWhenUsed/>
    <w:qFormat/>
    <w:rsid w:val="3AF0B8E9"/>
    <w:rPr>
      <w:color w:val="666666"/>
      <w:sz w:val="24"/>
      <w:szCs w:val="24"/>
    </w:rPr>
    <w:pPr>
      <w:keepNext w:val="1"/>
      <w:keepLines w:val="1"/>
      <w:spacing w:before="280" w:after="80"/>
      <w:outlineLvl w:val="3"/>
    </w:pPr>
  </w:style>
  <w:style w:type="paragraph" w:styleId="Heading5">
    <w:uiPriority w:val="9"/>
    <w:name w:val="heading 5"/>
    <w:basedOn w:val="Normal"/>
    <w:next w:val="Normal"/>
    <w:semiHidden/>
    <w:unhideWhenUsed/>
    <w:qFormat/>
    <w:rsid w:val="3AF0B8E9"/>
    <w:rPr>
      <w:color w:val="666666"/>
    </w:rPr>
    <w:pPr>
      <w:keepNext w:val="1"/>
      <w:keepLines w:val="1"/>
      <w:spacing w:before="240" w:after="80"/>
      <w:outlineLvl w:val="4"/>
    </w:pPr>
  </w:style>
  <w:style w:type="paragraph" w:styleId="Heading6">
    <w:uiPriority w:val="9"/>
    <w:name w:val="heading 6"/>
    <w:basedOn w:val="Normal"/>
    <w:next w:val="Normal"/>
    <w:semiHidden/>
    <w:unhideWhenUsed/>
    <w:qFormat/>
    <w:rsid w:val="3AF0B8E9"/>
    <w:rPr>
      <w:i w:val="1"/>
      <w:iCs w:val="1"/>
      <w:color w:val="666666"/>
    </w:rPr>
    <w:pPr>
      <w:keepNext w:val="1"/>
      <w:keepLines w:val="1"/>
      <w:spacing w:before="240" w:after="80"/>
      <w:outlineLvl w:val="5"/>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uiPriority w:val="10"/>
    <w:name w:val="Title"/>
    <w:basedOn w:val="Normal"/>
    <w:next w:val="Normal"/>
    <w:qFormat/>
    <w:rsid w:val="3AF0B8E9"/>
    <w:rPr>
      <w:sz w:val="52"/>
      <w:szCs w:val="52"/>
    </w:rPr>
    <w:pPr>
      <w:keepNext w:val="1"/>
      <w:keepLines w:val="1"/>
      <w:spacing w:after="60"/>
    </w:pPr>
  </w:style>
  <w:style w:type="paragraph" w:styleId="Subtitle">
    <w:uiPriority w:val="11"/>
    <w:name w:val="Subtitle"/>
    <w:basedOn w:val="Normal"/>
    <w:next w:val="Normal"/>
    <w:qFormat/>
    <w:rsid w:val="3AF0B8E9"/>
    <w:rPr>
      <w:color w:val="666666"/>
      <w:sz w:val="30"/>
      <w:szCs w:val="30"/>
    </w:rPr>
    <w:pPr>
      <w:keepNext w:val="1"/>
      <w:keepLines w:val="1"/>
      <w:spacing w:after="320"/>
    </w:pPr>
  </w:style>
  <w:style w:type="paragraph" w:styleId="Heading7">
    <w:uiPriority w:val="9"/>
    <w:name w:val="heading 7"/>
    <w:basedOn w:val="Normal"/>
    <w:next w:val="Normal"/>
    <w:unhideWhenUsed/>
    <w:link w:val="Heading7Char"/>
    <w:qFormat/>
    <w:rsid w:val="3AF0B8E9"/>
    <w:rPr>
      <w:rFonts w:ascii="Calibri" w:hAnsi="Calibri" w:eastAsia="ＭＳ ゴシック" w:cs="Times New Roman" w:asciiTheme="majorAscii" w:hAnsiTheme="majorAscii" w:eastAsiaTheme="majorEastAsia" w:cstheme="majorBidi"/>
      <w:i w:val="1"/>
      <w:iCs w:val="1"/>
      <w:color w:val="243F60"/>
    </w:rPr>
    <w:pPr>
      <w:keepNext w:val="1"/>
      <w:keepLines w:val="1"/>
      <w:spacing w:before="40" w:after="0"/>
      <w:outlineLvl w:val="6"/>
    </w:pPr>
  </w:style>
  <w:style w:type="paragraph" w:styleId="Heading8">
    <w:uiPriority w:val="9"/>
    <w:name w:val="heading 8"/>
    <w:basedOn w:val="Normal"/>
    <w:next w:val="Normal"/>
    <w:unhideWhenUsed/>
    <w:link w:val="Heading8Char"/>
    <w:qFormat/>
    <w:rsid w:val="3AF0B8E9"/>
    <w:rPr>
      <w:rFonts w:ascii="Calibri" w:hAnsi="Calibri" w:eastAsia="ＭＳ ゴシック" w:cs="Times New Roman" w:asciiTheme="majorAscii" w:hAnsiTheme="majorAscii" w:eastAsiaTheme="majorEastAsia" w:cstheme="majorBidi"/>
      <w:color w:val="272727"/>
      <w:sz w:val="21"/>
      <w:szCs w:val="21"/>
    </w:rPr>
    <w:pPr>
      <w:keepNext w:val="1"/>
      <w:keepLines w:val="1"/>
      <w:spacing w:before="40" w:after="0"/>
      <w:outlineLvl w:val="7"/>
    </w:pPr>
  </w:style>
  <w:style w:type="paragraph" w:styleId="Heading9">
    <w:uiPriority w:val="9"/>
    <w:name w:val="heading 9"/>
    <w:basedOn w:val="Normal"/>
    <w:next w:val="Normal"/>
    <w:unhideWhenUsed/>
    <w:link w:val="Heading9Char"/>
    <w:qFormat/>
    <w:rsid w:val="3AF0B8E9"/>
    <w:rPr>
      <w:rFonts w:ascii="Calibri" w:hAnsi="Calibri" w:eastAsia="ＭＳ ゴシック" w:cs="Times New Roman" w:asciiTheme="majorAscii" w:hAnsiTheme="majorAscii" w:eastAsiaTheme="majorEastAsia" w:cstheme="majorBidi"/>
      <w:i w:val="1"/>
      <w:iCs w:val="1"/>
      <w:color w:val="272727"/>
      <w:sz w:val="21"/>
      <w:szCs w:val="21"/>
    </w:rPr>
    <w:pPr>
      <w:keepNext w:val="1"/>
      <w:keepLines w:val="1"/>
      <w:spacing w:before="40" w:after="0"/>
      <w:outlineLvl w:val="8"/>
    </w:pPr>
  </w:style>
  <w:style w:type="paragraph" w:styleId="Quote">
    <w:uiPriority w:val="29"/>
    <w:name w:val="Quote"/>
    <w:basedOn w:val="Normal"/>
    <w:next w:val="Normal"/>
    <w:link w:val="QuoteChar"/>
    <w:qFormat/>
    <w:rsid w:val="3AF0B8E9"/>
    <w:rPr>
      <w:i w:val="1"/>
      <w:iCs w:val="1"/>
      <w:color w:val="404040" w:themeColor="text1" w:themeTint="BF" w:themeShade="FF"/>
    </w:rPr>
    <w:pPr>
      <w:spacing w:before="200"/>
      <w:ind w:left="864" w:right="864"/>
      <w:jc w:val="center"/>
    </w:pPr>
  </w:style>
  <w:style w:type="paragraph" w:styleId="IntenseQuote">
    <w:uiPriority w:val="30"/>
    <w:name w:val="Intense Quote"/>
    <w:basedOn w:val="Normal"/>
    <w:next w:val="Normal"/>
    <w:link w:val="IntenseQuoteChar"/>
    <w:qFormat/>
    <w:rsid w:val="3AF0B8E9"/>
    <w:rPr>
      <w:i w:val="1"/>
      <w:iCs w:val="1"/>
      <w:color w:val="4F81BD" w:themeColor="accent1" w:themeTint="FF" w:themeShade="FF"/>
    </w:rPr>
    <w:pPr>
      <w:pBdr>
        <w:top w:val="single" w:color="4F81BD" w:themeColor="accent1" w:sz="4" w:space="10"/>
        <w:bottom w:val="single" w:color="4F81BD" w:themeColor="accent1" w:sz="4" w:space="10"/>
      </w:pBdr>
      <w:spacing w:before="360" w:after="360"/>
      <w:ind w:left="864" w:right="864"/>
      <w:jc w:val="center"/>
    </w:pPr>
  </w:style>
  <w:style w:type="paragraph" w:styleId="ListParagraph">
    <w:uiPriority w:val="34"/>
    <w:name w:val="List Paragraph"/>
    <w:basedOn w:val="Normal"/>
    <w:qFormat/>
    <w:rsid w:val="3AF0B8E9"/>
    <w:pPr>
      <w:spacing/>
      <w:ind w:left="720"/>
      <w:contextualSpacing/>
    </w:pPr>
  </w:style>
  <w:style w:type="paragraph" w:styleId="TOC1">
    <w:uiPriority w:val="39"/>
    <w:name w:val="toc 1"/>
    <w:basedOn w:val="Normal"/>
    <w:next w:val="Normal"/>
    <w:unhideWhenUsed/>
    <w:rsid w:val="3AF0B8E9"/>
    <w:pPr>
      <w:spacing w:after="100"/>
    </w:pPr>
  </w:style>
  <w:style w:type="paragraph" w:styleId="TOC2">
    <w:uiPriority w:val="39"/>
    <w:name w:val="toc 2"/>
    <w:basedOn w:val="Normal"/>
    <w:next w:val="Normal"/>
    <w:unhideWhenUsed/>
    <w:rsid w:val="3AF0B8E9"/>
    <w:pPr>
      <w:spacing w:after="100"/>
      <w:ind w:left="220"/>
    </w:pPr>
  </w:style>
  <w:style w:type="paragraph" w:styleId="TOC3">
    <w:uiPriority w:val="39"/>
    <w:name w:val="toc 3"/>
    <w:basedOn w:val="Normal"/>
    <w:next w:val="Normal"/>
    <w:unhideWhenUsed/>
    <w:rsid w:val="3AF0B8E9"/>
    <w:pPr>
      <w:spacing w:after="100"/>
      <w:ind w:left="440"/>
    </w:pPr>
  </w:style>
  <w:style w:type="paragraph" w:styleId="TOC4">
    <w:uiPriority w:val="39"/>
    <w:name w:val="toc 4"/>
    <w:basedOn w:val="Normal"/>
    <w:next w:val="Normal"/>
    <w:unhideWhenUsed/>
    <w:rsid w:val="3AF0B8E9"/>
    <w:pPr>
      <w:spacing w:after="100"/>
      <w:ind w:left="660"/>
    </w:pPr>
  </w:style>
  <w:style w:type="paragraph" w:styleId="TOC5">
    <w:uiPriority w:val="39"/>
    <w:name w:val="toc 5"/>
    <w:basedOn w:val="Normal"/>
    <w:next w:val="Normal"/>
    <w:unhideWhenUsed/>
    <w:rsid w:val="3AF0B8E9"/>
    <w:pPr>
      <w:spacing w:after="100"/>
      <w:ind w:left="880"/>
    </w:pPr>
  </w:style>
  <w:style w:type="paragraph" w:styleId="TOC6">
    <w:uiPriority w:val="39"/>
    <w:name w:val="toc 6"/>
    <w:basedOn w:val="Normal"/>
    <w:next w:val="Normal"/>
    <w:unhideWhenUsed/>
    <w:rsid w:val="3AF0B8E9"/>
    <w:pPr>
      <w:spacing w:after="100"/>
      <w:ind w:left="1100"/>
    </w:pPr>
  </w:style>
  <w:style w:type="paragraph" w:styleId="TOC7">
    <w:uiPriority w:val="39"/>
    <w:name w:val="toc 7"/>
    <w:basedOn w:val="Normal"/>
    <w:next w:val="Normal"/>
    <w:unhideWhenUsed/>
    <w:rsid w:val="3AF0B8E9"/>
    <w:pPr>
      <w:spacing w:after="100"/>
      <w:ind w:left="1320"/>
    </w:pPr>
  </w:style>
  <w:style w:type="paragraph" w:styleId="TOC8">
    <w:uiPriority w:val="39"/>
    <w:name w:val="toc 8"/>
    <w:basedOn w:val="Normal"/>
    <w:next w:val="Normal"/>
    <w:unhideWhenUsed/>
    <w:rsid w:val="3AF0B8E9"/>
    <w:pPr>
      <w:spacing w:after="100"/>
      <w:ind w:left="1540"/>
    </w:pPr>
  </w:style>
  <w:style w:type="paragraph" w:styleId="TOC9">
    <w:uiPriority w:val="39"/>
    <w:name w:val="toc 9"/>
    <w:basedOn w:val="Normal"/>
    <w:next w:val="Normal"/>
    <w:unhideWhenUsed/>
    <w:rsid w:val="3AF0B8E9"/>
    <w:pPr>
      <w:spacing w:after="100"/>
      <w:ind w:left="1760"/>
    </w:pPr>
  </w:style>
  <w:style w:type="paragraph" w:styleId="EndnoteText">
    <w:uiPriority w:val="99"/>
    <w:name w:val="endnote text"/>
    <w:basedOn w:val="Normal"/>
    <w:semiHidden/>
    <w:unhideWhenUsed/>
    <w:link w:val="EndnoteTextChar"/>
    <w:rsid w:val="3AF0B8E9"/>
    <w:rPr>
      <w:sz w:val="20"/>
      <w:szCs w:val="20"/>
    </w:rPr>
    <w:pPr>
      <w:spacing w:after="0" w:line="240" w:lineRule="auto"/>
    </w:pPr>
  </w:style>
  <w:style w:type="paragraph" w:styleId="Footer">
    <w:uiPriority w:val="99"/>
    <w:name w:val="footer"/>
    <w:basedOn w:val="Normal"/>
    <w:unhideWhenUsed/>
    <w:link w:val="FooterChar"/>
    <w:rsid w:val="3AF0B8E9"/>
    <w:pPr>
      <w:tabs>
        <w:tab w:val="center" w:leader="none" w:pos="4680"/>
        <w:tab w:val="right" w:leader="none" w:pos="9360"/>
      </w:tabs>
      <w:spacing w:after="0" w:line="240" w:lineRule="auto"/>
    </w:pPr>
  </w:style>
  <w:style w:type="paragraph" w:styleId="FootnoteText">
    <w:uiPriority w:val="99"/>
    <w:name w:val="footnote text"/>
    <w:basedOn w:val="Normal"/>
    <w:semiHidden/>
    <w:unhideWhenUsed/>
    <w:link w:val="FootnoteTextChar"/>
    <w:rsid w:val="3AF0B8E9"/>
    <w:rPr>
      <w:sz w:val="20"/>
      <w:szCs w:val="20"/>
    </w:rPr>
    <w:pPr>
      <w:spacing w:after="0" w:line="240" w:lineRule="auto"/>
    </w:pPr>
  </w:style>
  <w:style w:type="paragraph" w:styleId="Header">
    <w:uiPriority w:val="99"/>
    <w:name w:val="header"/>
    <w:basedOn w:val="Normal"/>
    <w:unhideWhenUsed/>
    <w:link w:val="HeaderChar"/>
    <w:rsid w:val="3AF0B8E9"/>
    <w:pPr>
      <w:tabs>
        <w:tab w:val="center" w:leader="none" w:pos="4680"/>
        <w:tab w:val="right" w:leader="none"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Aspen Brooks</lastModifiedBy>
  <revision>4</revision>
  <dcterms:created xsi:type="dcterms:W3CDTF">2024-11-12T18:37:00.0000000Z</dcterms:created>
  <dcterms:modified xsi:type="dcterms:W3CDTF">2024-12-18T22:11:04.3544454Z</dcterms:modified>
</coreProperties>
</file>